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69FFF0AC" w14:textId="77777777" w:rsidTr="00F44236">
        <w:tc>
          <w:tcPr>
            <w:tcW w:w="1620" w:type="dxa"/>
            <w:tcBorders>
              <w:bottom w:val="single" w:sz="4" w:space="0" w:color="auto"/>
            </w:tcBorders>
            <w:shd w:val="clear" w:color="auto" w:fill="FFFFFF"/>
            <w:vAlign w:val="center"/>
          </w:tcPr>
          <w:p w14:paraId="17707085" w14:textId="77777777" w:rsidR="00067FE2" w:rsidRDefault="00067FE2" w:rsidP="00F44236">
            <w:pPr>
              <w:pStyle w:val="Header"/>
            </w:pPr>
            <w:r>
              <w:t>NPRR Number</w:t>
            </w:r>
          </w:p>
        </w:tc>
        <w:tc>
          <w:tcPr>
            <w:tcW w:w="1260" w:type="dxa"/>
            <w:tcBorders>
              <w:bottom w:val="single" w:sz="4" w:space="0" w:color="auto"/>
            </w:tcBorders>
            <w:vAlign w:val="center"/>
          </w:tcPr>
          <w:p w14:paraId="4F99650C" w14:textId="4D797C16" w:rsidR="00067FE2" w:rsidRDefault="00B71E85" w:rsidP="00F44236">
            <w:pPr>
              <w:pStyle w:val="Header"/>
            </w:pPr>
            <w:hyperlink r:id="rId8" w:history="1">
              <w:r w:rsidRPr="00B71E85">
                <w:rPr>
                  <w:rStyle w:val="Hyperlink"/>
                </w:rPr>
                <w:t>1123</w:t>
              </w:r>
            </w:hyperlink>
          </w:p>
        </w:tc>
        <w:tc>
          <w:tcPr>
            <w:tcW w:w="900" w:type="dxa"/>
            <w:tcBorders>
              <w:bottom w:val="single" w:sz="4" w:space="0" w:color="auto"/>
            </w:tcBorders>
            <w:shd w:val="clear" w:color="auto" w:fill="FFFFFF"/>
            <w:vAlign w:val="center"/>
          </w:tcPr>
          <w:p w14:paraId="4AC6692E" w14:textId="77777777" w:rsidR="00067FE2" w:rsidRDefault="00067FE2" w:rsidP="00F44236">
            <w:pPr>
              <w:pStyle w:val="Header"/>
            </w:pPr>
            <w:r>
              <w:t>NPRR Title</w:t>
            </w:r>
          </w:p>
        </w:tc>
        <w:tc>
          <w:tcPr>
            <w:tcW w:w="6660" w:type="dxa"/>
            <w:tcBorders>
              <w:bottom w:val="single" w:sz="4" w:space="0" w:color="auto"/>
            </w:tcBorders>
            <w:vAlign w:val="center"/>
          </w:tcPr>
          <w:p w14:paraId="38BDF229" w14:textId="0FB75D44" w:rsidR="00067FE2" w:rsidRDefault="003B2FB0" w:rsidP="00F44236">
            <w:pPr>
              <w:pStyle w:val="Header"/>
            </w:pPr>
            <w:r>
              <w:t>Clarifications for Securit</w:t>
            </w:r>
            <w:r w:rsidR="00F9457E">
              <w:t>i</w:t>
            </w:r>
            <w:r>
              <w:t>zation Uplift Charges</w:t>
            </w:r>
          </w:p>
        </w:tc>
      </w:tr>
      <w:tr w:rsidR="00067FE2" w:rsidRPr="00E01925" w14:paraId="568CDCC4" w14:textId="77777777" w:rsidTr="00BC2D06">
        <w:trPr>
          <w:trHeight w:val="518"/>
        </w:trPr>
        <w:tc>
          <w:tcPr>
            <w:tcW w:w="2880" w:type="dxa"/>
            <w:gridSpan w:val="2"/>
            <w:shd w:val="clear" w:color="auto" w:fill="FFFFFF"/>
            <w:vAlign w:val="center"/>
          </w:tcPr>
          <w:p w14:paraId="1AC0F843"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7800ECE4" w14:textId="2A75A8EC" w:rsidR="00067FE2" w:rsidRPr="00E01925" w:rsidRDefault="00944B90" w:rsidP="00F44236">
            <w:pPr>
              <w:pStyle w:val="NormalArial"/>
            </w:pPr>
            <w:r>
              <w:t>February</w:t>
            </w:r>
            <w:r w:rsidR="00B71E85">
              <w:t xml:space="preserve"> 24</w:t>
            </w:r>
            <w:r>
              <w:t>, 2022</w:t>
            </w:r>
          </w:p>
        </w:tc>
      </w:tr>
      <w:tr w:rsidR="00067FE2" w14:paraId="7FB9E6E8"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74FE2171" w14:textId="77777777" w:rsidR="00067FE2" w:rsidRDefault="00067FE2" w:rsidP="00F44236">
            <w:pPr>
              <w:pStyle w:val="NormalArial"/>
            </w:pPr>
          </w:p>
        </w:tc>
        <w:tc>
          <w:tcPr>
            <w:tcW w:w="7560" w:type="dxa"/>
            <w:gridSpan w:val="2"/>
            <w:tcBorders>
              <w:top w:val="nil"/>
              <w:left w:val="nil"/>
              <w:bottom w:val="nil"/>
              <w:right w:val="nil"/>
            </w:tcBorders>
            <w:vAlign w:val="center"/>
          </w:tcPr>
          <w:p w14:paraId="5455EEE0" w14:textId="77777777" w:rsidR="00067FE2" w:rsidRDefault="00067FE2" w:rsidP="00F44236">
            <w:pPr>
              <w:pStyle w:val="NormalArial"/>
            </w:pPr>
          </w:p>
        </w:tc>
      </w:tr>
      <w:tr w:rsidR="009D17F0" w14:paraId="3BC428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9DC42D4"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31FC6BE6" w14:textId="51CCBF53" w:rsidR="009D17F0" w:rsidRPr="00FB509B" w:rsidRDefault="00944B90" w:rsidP="00944B90">
            <w:pPr>
              <w:pStyle w:val="NormalArial"/>
              <w:spacing w:before="120" w:after="120"/>
            </w:pPr>
            <w:r>
              <w:t xml:space="preserve">Urgent – </w:t>
            </w:r>
            <w:r w:rsidR="003B2FB0">
              <w:t>Urgent</w:t>
            </w:r>
            <w:r w:rsidR="006542A6">
              <w:t xml:space="preserve"> status is requested so that Securitization Uplift Charge escrow deposits are required for new market entrants that may not otherwise be assessed prior to invoicing. </w:t>
            </w:r>
          </w:p>
        </w:tc>
      </w:tr>
      <w:tr w:rsidR="009D17F0" w14:paraId="18F47119" w14:textId="77777777" w:rsidTr="00B71E85">
        <w:trPr>
          <w:trHeight w:val="1538"/>
        </w:trPr>
        <w:tc>
          <w:tcPr>
            <w:tcW w:w="2880" w:type="dxa"/>
            <w:gridSpan w:val="2"/>
            <w:tcBorders>
              <w:top w:val="single" w:sz="4" w:space="0" w:color="auto"/>
              <w:bottom w:val="single" w:sz="4" w:space="0" w:color="auto"/>
            </w:tcBorders>
            <w:shd w:val="clear" w:color="auto" w:fill="FFFFFF"/>
            <w:vAlign w:val="center"/>
          </w:tcPr>
          <w:p w14:paraId="6F5F116C"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2E91AD68" w14:textId="70FBDD93" w:rsidR="00913453" w:rsidRDefault="00913453" w:rsidP="00727DD6">
            <w:pPr>
              <w:pStyle w:val="NormalArial"/>
            </w:pPr>
            <w:r w:rsidRPr="00913453">
              <w:t xml:space="preserve">27.2.1 Return of </w:t>
            </w:r>
            <w:r w:rsidR="003B61FC" w:rsidRPr="00913453">
              <w:t>Securitization</w:t>
            </w:r>
            <w:r w:rsidRPr="00913453">
              <w:t xml:space="preserve"> Proceeds</w:t>
            </w:r>
            <w:r w:rsidR="00B71E85">
              <w:t xml:space="preserve"> (new)</w:t>
            </w:r>
          </w:p>
          <w:p w14:paraId="48DEDA6A" w14:textId="51471230" w:rsidR="009D17F0" w:rsidRDefault="00727DD6" w:rsidP="00727DD6">
            <w:pPr>
              <w:pStyle w:val="NormalArial"/>
            </w:pPr>
            <w:r w:rsidRPr="005E15AE">
              <w:t>27.5.3</w:t>
            </w:r>
            <w:r w:rsidR="00944B90">
              <w:t xml:space="preserve">, </w:t>
            </w:r>
            <w:r w:rsidRPr="005E15AE">
              <w:t>Means of Satisfying Securitization Uplift Charge Initial Inv</w:t>
            </w:r>
            <w:r>
              <w:t>o</w:t>
            </w:r>
            <w:r w:rsidRPr="005E15AE">
              <w:t>ice Credit Requirements</w:t>
            </w:r>
            <w:r w:rsidR="00944B90">
              <w:t xml:space="preserve"> (new)</w:t>
            </w:r>
          </w:p>
          <w:p w14:paraId="2D2C5638" w14:textId="5652CF88" w:rsidR="00944B90" w:rsidRPr="00FB509B" w:rsidRDefault="00944B90" w:rsidP="00727DD6">
            <w:pPr>
              <w:pStyle w:val="NormalArial"/>
            </w:pPr>
            <w:r w:rsidRPr="00944B90">
              <w:t>27.5.4</w:t>
            </w:r>
            <w:r>
              <w:t xml:space="preserve">, </w:t>
            </w:r>
            <w:r w:rsidRPr="00944B90">
              <w:t>Determination of Securitization Uplift Charge Credit Exposure for a Counter-Party</w:t>
            </w:r>
            <w:r>
              <w:t xml:space="preserve"> (new)</w:t>
            </w:r>
          </w:p>
        </w:tc>
      </w:tr>
      <w:tr w:rsidR="00C9766A" w14:paraId="7A970295" w14:textId="77777777" w:rsidTr="00BC2D06">
        <w:trPr>
          <w:trHeight w:val="518"/>
        </w:trPr>
        <w:tc>
          <w:tcPr>
            <w:tcW w:w="2880" w:type="dxa"/>
            <w:gridSpan w:val="2"/>
            <w:tcBorders>
              <w:bottom w:val="single" w:sz="4" w:space="0" w:color="auto"/>
            </w:tcBorders>
            <w:shd w:val="clear" w:color="auto" w:fill="FFFFFF"/>
            <w:vAlign w:val="center"/>
          </w:tcPr>
          <w:p w14:paraId="74A37BE2"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ED488F5" w14:textId="4404AF86" w:rsidR="00C9766A" w:rsidRPr="00FB509B" w:rsidRDefault="00727DD6" w:rsidP="00E71C39">
            <w:pPr>
              <w:pStyle w:val="NormalArial"/>
            </w:pPr>
            <w:r>
              <w:t>N</w:t>
            </w:r>
            <w:r w:rsidR="00944B90">
              <w:t xml:space="preserve">odal Protocol Revision Request (NPRR) 1114, </w:t>
            </w:r>
            <w:r w:rsidR="00944B90" w:rsidRPr="00944B90">
              <w:t>Securitization – PURA Subchapter N Uplift Charges</w:t>
            </w:r>
          </w:p>
        </w:tc>
      </w:tr>
      <w:tr w:rsidR="009D17F0" w14:paraId="1451922E" w14:textId="77777777" w:rsidTr="00BC2D06">
        <w:trPr>
          <w:trHeight w:val="518"/>
        </w:trPr>
        <w:tc>
          <w:tcPr>
            <w:tcW w:w="2880" w:type="dxa"/>
            <w:gridSpan w:val="2"/>
            <w:tcBorders>
              <w:bottom w:val="single" w:sz="4" w:space="0" w:color="auto"/>
            </w:tcBorders>
            <w:shd w:val="clear" w:color="auto" w:fill="FFFFFF"/>
            <w:vAlign w:val="center"/>
          </w:tcPr>
          <w:p w14:paraId="0E4AF755"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CFF2C40" w14:textId="320943B4" w:rsidR="009D17F0" w:rsidRPr="00FB509B" w:rsidRDefault="000B628A" w:rsidP="00944B90">
            <w:pPr>
              <w:pStyle w:val="NormalArial"/>
              <w:spacing w:before="120" w:after="120"/>
            </w:pPr>
            <w:r>
              <w:t xml:space="preserve">This </w:t>
            </w:r>
            <w:r w:rsidR="00944B90">
              <w:t>NPRR</w:t>
            </w:r>
            <w:r>
              <w:t xml:space="preserve"> provides for</w:t>
            </w:r>
            <w:r w:rsidR="006542A6">
              <w:t xml:space="preserve"> initial assessment of Securitization Uplift Charge</w:t>
            </w:r>
            <w:r w:rsidR="00C11C50">
              <w:t xml:space="preserve"> escrow deposits</w:t>
            </w:r>
            <w:r w:rsidR="006542A6">
              <w:t xml:space="preserve"> based on Counter-Party initial estimated Adjusted Meter Load.</w:t>
            </w:r>
            <w:r w:rsidR="00944B90">
              <w:t xml:space="preserve">  </w:t>
            </w:r>
            <w:r>
              <w:t xml:space="preserve">In addition, the NPRR clarifies that funds provided for Securitization </w:t>
            </w:r>
            <w:r w:rsidR="006542A6">
              <w:t xml:space="preserve">Uplift </w:t>
            </w:r>
            <w:r>
              <w:t>Charge escrow deposits must be sent to the correct account to be properly credited</w:t>
            </w:r>
            <w:r w:rsidR="008256F5">
              <w:t>, and also provides a process for return of securitization proceeds if required by statute or the Debt Obligation Order</w:t>
            </w:r>
            <w:r w:rsidR="00B71E85">
              <w:t xml:space="preserve"> (DOO)</w:t>
            </w:r>
            <w:r w:rsidR="008256F5">
              <w:t xml:space="preserve"> in </w:t>
            </w:r>
            <w:r w:rsidR="00B71E85">
              <w:t>Public Utility Commission of Texas (</w:t>
            </w:r>
            <w:r w:rsidR="008256F5">
              <w:t>PUCT</w:t>
            </w:r>
            <w:r w:rsidR="00B71E85">
              <w:t>)</w:t>
            </w:r>
            <w:r w:rsidR="008256F5">
              <w:t xml:space="preserve"> Docket No. 52322</w:t>
            </w:r>
            <w:r>
              <w:t xml:space="preserve">. </w:t>
            </w:r>
          </w:p>
        </w:tc>
      </w:tr>
      <w:tr w:rsidR="009D17F0" w14:paraId="63BB7B19" w14:textId="77777777" w:rsidTr="00625E5D">
        <w:trPr>
          <w:trHeight w:val="518"/>
        </w:trPr>
        <w:tc>
          <w:tcPr>
            <w:tcW w:w="2880" w:type="dxa"/>
            <w:gridSpan w:val="2"/>
            <w:shd w:val="clear" w:color="auto" w:fill="FFFFFF"/>
            <w:vAlign w:val="center"/>
          </w:tcPr>
          <w:p w14:paraId="1861BD2A" w14:textId="77777777" w:rsidR="009D17F0" w:rsidRDefault="009D17F0" w:rsidP="00F44236">
            <w:pPr>
              <w:pStyle w:val="Header"/>
            </w:pPr>
            <w:r>
              <w:t>Reason for Revision</w:t>
            </w:r>
          </w:p>
        </w:tc>
        <w:tc>
          <w:tcPr>
            <w:tcW w:w="7560" w:type="dxa"/>
            <w:gridSpan w:val="2"/>
            <w:vAlign w:val="center"/>
          </w:tcPr>
          <w:p w14:paraId="78A2AE8D" w14:textId="11D53261" w:rsidR="00E71C39" w:rsidRDefault="00E71C39" w:rsidP="00E71C39">
            <w:pPr>
              <w:pStyle w:val="NormalArial"/>
              <w:spacing w:before="120"/>
              <w:rPr>
                <w:rFonts w:cs="Arial"/>
                <w:color w:val="000000"/>
              </w:rPr>
            </w:pPr>
            <w:r w:rsidRPr="006629C8">
              <w:object w:dxaOrig="225" w:dyaOrig="225" w14:anchorId="15C70D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140F3D34" w14:textId="308C2718" w:rsidR="00E71C39" w:rsidRDefault="00E71C39" w:rsidP="00E71C39">
            <w:pPr>
              <w:pStyle w:val="NormalArial"/>
              <w:tabs>
                <w:tab w:val="left" w:pos="432"/>
              </w:tabs>
              <w:spacing w:before="120"/>
              <w:ind w:left="432" w:hanging="432"/>
              <w:rPr>
                <w:iCs/>
                <w:kern w:val="24"/>
              </w:rPr>
            </w:pPr>
            <w:r w:rsidRPr="00CD242D">
              <w:object w:dxaOrig="225" w:dyaOrig="225" w14:anchorId="105A549B">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27ABAF9C" w14:textId="7502AD8C" w:rsidR="00E71C39" w:rsidRDefault="00E71C39" w:rsidP="00E71C39">
            <w:pPr>
              <w:pStyle w:val="NormalArial"/>
              <w:spacing w:before="120"/>
              <w:rPr>
                <w:iCs/>
                <w:kern w:val="24"/>
              </w:rPr>
            </w:pPr>
            <w:r w:rsidRPr="006629C8">
              <w:object w:dxaOrig="225" w:dyaOrig="225" w14:anchorId="746C8184">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007CC499" w14:textId="36214CBA" w:rsidR="00E71C39" w:rsidRDefault="00E71C39" w:rsidP="00E71C39">
            <w:pPr>
              <w:pStyle w:val="NormalArial"/>
              <w:spacing w:before="120"/>
              <w:rPr>
                <w:iCs/>
                <w:kern w:val="24"/>
              </w:rPr>
            </w:pPr>
            <w:r w:rsidRPr="006629C8">
              <w:object w:dxaOrig="225" w:dyaOrig="225" w14:anchorId="01B1A289">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4D8EDBA7" w14:textId="0DFE8DB9" w:rsidR="00E71C39" w:rsidRDefault="00E71C39" w:rsidP="00E71C39">
            <w:pPr>
              <w:pStyle w:val="NormalArial"/>
              <w:spacing w:before="120"/>
              <w:rPr>
                <w:iCs/>
                <w:kern w:val="24"/>
              </w:rPr>
            </w:pPr>
            <w:r w:rsidRPr="006629C8">
              <w:object w:dxaOrig="225" w:dyaOrig="225" w14:anchorId="16B525BB">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7C8D66BD" w14:textId="0A87FF45" w:rsidR="00E71C39" w:rsidRPr="00CD242D" w:rsidRDefault="00E71C39" w:rsidP="00E71C39">
            <w:pPr>
              <w:pStyle w:val="NormalArial"/>
              <w:spacing w:before="120"/>
              <w:rPr>
                <w:rFonts w:cs="Arial"/>
                <w:color w:val="000000"/>
              </w:rPr>
            </w:pPr>
            <w:r w:rsidRPr="006629C8">
              <w:object w:dxaOrig="225" w:dyaOrig="225" w14:anchorId="3E75471C">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57AB5A7E"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C886C2A" w14:textId="77777777" w:rsidTr="00BC2D06">
        <w:trPr>
          <w:trHeight w:val="518"/>
        </w:trPr>
        <w:tc>
          <w:tcPr>
            <w:tcW w:w="2880" w:type="dxa"/>
            <w:gridSpan w:val="2"/>
            <w:tcBorders>
              <w:bottom w:val="single" w:sz="4" w:space="0" w:color="auto"/>
            </w:tcBorders>
            <w:shd w:val="clear" w:color="auto" w:fill="FFFFFF"/>
            <w:vAlign w:val="center"/>
          </w:tcPr>
          <w:p w14:paraId="2A6E5A6E"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54016BCE" w14:textId="5A34424B" w:rsidR="00625E5D" w:rsidRDefault="006542A6" w:rsidP="00625E5D">
            <w:pPr>
              <w:pStyle w:val="NormalArial"/>
              <w:spacing w:before="120" w:after="120"/>
            </w:pPr>
            <w:r>
              <w:t>Since the calculation of Securitization Uplift Charge escrow deposits is done monthly, and Securitization Uplift Charge Initial Invoices are based on Initial Settlement data, there could be instances where a Load</w:t>
            </w:r>
            <w:r w:rsidR="00944B90">
              <w:t xml:space="preserve"> </w:t>
            </w:r>
            <w:r>
              <w:t xml:space="preserve">Serving Entity </w:t>
            </w:r>
            <w:r w:rsidR="00944B90">
              <w:t xml:space="preserve">(LSE) </w:t>
            </w:r>
            <w:r>
              <w:t xml:space="preserve">could be invoiced based on its Adjusted Meter Load (AML) prior to being assessed an escrow deposit requirement. </w:t>
            </w:r>
            <w:r w:rsidR="00944B90">
              <w:t xml:space="preserve"> </w:t>
            </w:r>
            <w:r>
              <w:t xml:space="preserve">This NPRR eliminates this potential gap by providing </w:t>
            </w:r>
            <w:r>
              <w:lastRenderedPageBreak/>
              <w:t xml:space="preserve">for the use of an estimated AML for up to 40 days after a Counter-Party becomes active. </w:t>
            </w:r>
          </w:p>
          <w:p w14:paraId="19D6EF98" w14:textId="7CB900D4" w:rsidR="006542A6" w:rsidRDefault="006542A6" w:rsidP="00625E5D">
            <w:pPr>
              <w:pStyle w:val="NormalArial"/>
              <w:spacing w:before="120" w:after="120"/>
            </w:pPr>
            <w:r>
              <w:t xml:space="preserve">In addition, this NPRR clarifies that Counter-Parties must remit Securitization Uplift Charge escrow deposit funds to the correct account, and that ERCOT </w:t>
            </w:r>
            <w:r w:rsidR="004B37B3">
              <w:t xml:space="preserve">will </w:t>
            </w:r>
            <w:r>
              <w:t xml:space="preserve">not be responsible </w:t>
            </w:r>
            <w:r w:rsidR="004B37B3">
              <w:t xml:space="preserve">for </w:t>
            </w:r>
            <w:r>
              <w:t>transferring funds that have been remitted to the wrong account.</w:t>
            </w:r>
          </w:p>
          <w:p w14:paraId="668FFA76" w14:textId="20E79BA3" w:rsidR="008256F5" w:rsidRPr="00625E5D" w:rsidRDefault="008256F5" w:rsidP="00625E5D">
            <w:pPr>
              <w:pStyle w:val="NormalArial"/>
              <w:spacing w:before="120" w:after="120"/>
              <w:rPr>
                <w:iCs/>
                <w:kern w:val="24"/>
              </w:rPr>
            </w:pPr>
            <w:r>
              <w:t>Finally, this NPRR adds a process for LSEs and QSEs to follow if an LSE is required to return securitization proceeds.</w:t>
            </w:r>
          </w:p>
        </w:tc>
      </w:tr>
    </w:tbl>
    <w:p w14:paraId="58AA654B"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B586861" w14:textId="77777777" w:rsidTr="00D176CF">
        <w:trPr>
          <w:cantSplit/>
          <w:trHeight w:val="432"/>
        </w:trPr>
        <w:tc>
          <w:tcPr>
            <w:tcW w:w="10440" w:type="dxa"/>
            <w:gridSpan w:val="2"/>
            <w:tcBorders>
              <w:top w:val="single" w:sz="4" w:space="0" w:color="auto"/>
            </w:tcBorders>
            <w:shd w:val="clear" w:color="auto" w:fill="FFFFFF"/>
            <w:vAlign w:val="center"/>
          </w:tcPr>
          <w:p w14:paraId="1BFCC684" w14:textId="77777777" w:rsidR="009A3772" w:rsidRDefault="009A3772">
            <w:pPr>
              <w:pStyle w:val="Header"/>
              <w:jc w:val="center"/>
            </w:pPr>
            <w:r>
              <w:t>Sponsor</w:t>
            </w:r>
          </w:p>
        </w:tc>
      </w:tr>
      <w:tr w:rsidR="00944B90" w14:paraId="40C2D7E9" w14:textId="77777777" w:rsidTr="00D176CF">
        <w:trPr>
          <w:cantSplit/>
          <w:trHeight w:val="432"/>
        </w:trPr>
        <w:tc>
          <w:tcPr>
            <w:tcW w:w="2880" w:type="dxa"/>
            <w:shd w:val="clear" w:color="auto" w:fill="FFFFFF"/>
            <w:vAlign w:val="center"/>
          </w:tcPr>
          <w:p w14:paraId="19A93472" w14:textId="77777777" w:rsidR="00944B90" w:rsidRPr="00B93CA0" w:rsidRDefault="00944B90" w:rsidP="00944B90">
            <w:pPr>
              <w:pStyle w:val="Header"/>
              <w:rPr>
                <w:bCs w:val="0"/>
              </w:rPr>
            </w:pPr>
            <w:r w:rsidRPr="00B93CA0">
              <w:rPr>
                <w:bCs w:val="0"/>
              </w:rPr>
              <w:t>Name</w:t>
            </w:r>
          </w:p>
        </w:tc>
        <w:tc>
          <w:tcPr>
            <w:tcW w:w="7560" w:type="dxa"/>
            <w:vAlign w:val="center"/>
          </w:tcPr>
          <w:p w14:paraId="0B4DBFC6" w14:textId="41122A84" w:rsidR="00944B90" w:rsidRDefault="00944B90" w:rsidP="00944B90">
            <w:pPr>
              <w:pStyle w:val="NormalArial"/>
            </w:pPr>
            <w:r>
              <w:t>Mark Ruane / Zaldy Zapanta</w:t>
            </w:r>
          </w:p>
        </w:tc>
      </w:tr>
      <w:tr w:rsidR="00944B90" w14:paraId="102231D4" w14:textId="77777777" w:rsidTr="00D176CF">
        <w:trPr>
          <w:cantSplit/>
          <w:trHeight w:val="432"/>
        </w:trPr>
        <w:tc>
          <w:tcPr>
            <w:tcW w:w="2880" w:type="dxa"/>
            <w:shd w:val="clear" w:color="auto" w:fill="FFFFFF"/>
            <w:vAlign w:val="center"/>
          </w:tcPr>
          <w:p w14:paraId="0DE1DC57" w14:textId="77777777" w:rsidR="00944B90" w:rsidRPr="00B93CA0" w:rsidRDefault="00944B90" w:rsidP="00944B90">
            <w:pPr>
              <w:pStyle w:val="Header"/>
              <w:rPr>
                <w:bCs w:val="0"/>
              </w:rPr>
            </w:pPr>
            <w:r w:rsidRPr="00B93CA0">
              <w:rPr>
                <w:bCs w:val="0"/>
              </w:rPr>
              <w:t>E-mail Address</w:t>
            </w:r>
          </w:p>
        </w:tc>
        <w:tc>
          <w:tcPr>
            <w:tcW w:w="7560" w:type="dxa"/>
            <w:vAlign w:val="center"/>
          </w:tcPr>
          <w:p w14:paraId="2CCEAF27" w14:textId="260DDEF4" w:rsidR="00944B90" w:rsidRDefault="003B61FC" w:rsidP="00944B90">
            <w:pPr>
              <w:pStyle w:val="NormalArial"/>
            </w:pPr>
            <w:hyperlink r:id="rId19" w:history="1">
              <w:r w:rsidR="00944B90" w:rsidRPr="002D7E88">
                <w:rPr>
                  <w:rStyle w:val="Hyperlink"/>
                </w:rPr>
                <w:t>mruane@ercot.com</w:t>
              </w:r>
            </w:hyperlink>
            <w:r w:rsidR="00944B90">
              <w:t xml:space="preserve"> / </w:t>
            </w:r>
            <w:hyperlink r:id="rId20" w:history="1">
              <w:r w:rsidR="00944B90" w:rsidRPr="002D7E88">
                <w:rPr>
                  <w:rStyle w:val="Hyperlink"/>
                </w:rPr>
                <w:t>rizaldy.zapanta@ercot.com</w:t>
              </w:r>
            </w:hyperlink>
          </w:p>
        </w:tc>
      </w:tr>
      <w:tr w:rsidR="00944B90" w14:paraId="1917F0BC" w14:textId="77777777" w:rsidTr="00D176CF">
        <w:trPr>
          <w:cantSplit/>
          <w:trHeight w:val="432"/>
        </w:trPr>
        <w:tc>
          <w:tcPr>
            <w:tcW w:w="2880" w:type="dxa"/>
            <w:shd w:val="clear" w:color="auto" w:fill="FFFFFF"/>
            <w:vAlign w:val="center"/>
          </w:tcPr>
          <w:p w14:paraId="0ADE5082" w14:textId="77777777" w:rsidR="00944B90" w:rsidRPr="00B93CA0" w:rsidRDefault="00944B90" w:rsidP="00944B90">
            <w:pPr>
              <w:pStyle w:val="Header"/>
              <w:rPr>
                <w:bCs w:val="0"/>
              </w:rPr>
            </w:pPr>
            <w:r w:rsidRPr="00B93CA0">
              <w:rPr>
                <w:bCs w:val="0"/>
              </w:rPr>
              <w:t>Company</w:t>
            </w:r>
          </w:p>
        </w:tc>
        <w:tc>
          <w:tcPr>
            <w:tcW w:w="7560" w:type="dxa"/>
            <w:vAlign w:val="center"/>
          </w:tcPr>
          <w:p w14:paraId="0DC35170" w14:textId="0CBE483A" w:rsidR="00944B90" w:rsidRDefault="00944B90" w:rsidP="00944B90">
            <w:pPr>
              <w:pStyle w:val="NormalArial"/>
            </w:pPr>
            <w:r>
              <w:t>ERCOT</w:t>
            </w:r>
          </w:p>
        </w:tc>
      </w:tr>
      <w:tr w:rsidR="00944B90" w14:paraId="74873DE6" w14:textId="77777777" w:rsidTr="00D176CF">
        <w:trPr>
          <w:cantSplit/>
          <w:trHeight w:val="432"/>
        </w:trPr>
        <w:tc>
          <w:tcPr>
            <w:tcW w:w="2880" w:type="dxa"/>
            <w:tcBorders>
              <w:bottom w:val="single" w:sz="4" w:space="0" w:color="auto"/>
            </w:tcBorders>
            <w:shd w:val="clear" w:color="auto" w:fill="FFFFFF"/>
            <w:vAlign w:val="center"/>
          </w:tcPr>
          <w:p w14:paraId="467B14DE" w14:textId="77777777" w:rsidR="00944B90" w:rsidRPr="00B93CA0" w:rsidRDefault="00944B90" w:rsidP="00944B90">
            <w:pPr>
              <w:pStyle w:val="Header"/>
              <w:rPr>
                <w:bCs w:val="0"/>
              </w:rPr>
            </w:pPr>
            <w:r w:rsidRPr="00B93CA0">
              <w:rPr>
                <w:bCs w:val="0"/>
              </w:rPr>
              <w:t>Phone Number</w:t>
            </w:r>
          </w:p>
        </w:tc>
        <w:tc>
          <w:tcPr>
            <w:tcW w:w="7560" w:type="dxa"/>
            <w:tcBorders>
              <w:bottom w:val="single" w:sz="4" w:space="0" w:color="auto"/>
            </w:tcBorders>
            <w:vAlign w:val="center"/>
          </w:tcPr>
          <w:p w14:paraId="7ADC67CE" w14:textId="55980E26" w:rsidR="00944B90" w:rsidRDefault="00944B90" w:rsidP="00944B90">
            <w:pPr>
              <w:pStyle w:val="NormalArial"/>
            </w:pPr>
            <w:r>
              <w:t>512-248-6534 / 512-255-7015</w:t>
            </w:r>
          </w:p>
        </w:tc>
      </w:tr>
      <w:tr w:rsidR="00944B90" w14:paraId="24E606B6" w14:textId="77777777" w:rsidTr="00D176CF">
        <w:trPr>
          <w:cantSplit/>
          <w:trHeight w:val="432"/>
        </w:trPr>
        <w:tc>
          <w:tcPr>
            <w:tcW w:w="2880" w:type="dxa"/>
            <w:shd w:val="clear" w:color="auto" w:fill="FFFFFF"/>
            <w:vAlign w:val="center"/>
          </w:tcPr>
          <w:p w14:paraId="035E8856" w14:textId="77777777" w:rsidR="00944B90" w:rsidRPr="00B93CA0" w:rsidRDefault="00944B90" w:rsidP="00944B90">
            <w:pPr>
              <w:pStyle w:val="Header"/>
              <w:rPr>
                <w:bCs w:val="0"/>
              </w:rPr>
            </w:pPr>
            <w:r>
              <w:rPr>
                <w:bCs w:val="0"/>
              </w:rPr>
              <w:t>Cell</w:t>
            </w:r>
            <w:r w:rsidRPr="00B93CA0">
              <w:rPr>
                <w:bCs w:val="0"/>
              </w:rPr>
              <w:t xml:space="preserve"> Number</w:t>
            </w:r>
          </w:p>
        </w:tc>
        <w:tc>
          <w:tcPr>
            <w:tcW w:w="7560" w:type="dxa"/>
            <w:vAlign w:val="center"/>
          </w:tcPr>
          <w:p w14:paraId="5CA0EE62" w14:textId="4563A4A4" w:rsidR="00944B90" w:rsidRDefault="00944B90" w:rsidP="00944B90">
            <w:pPr>
              <w:pStyle w:val="NormalArial"/>
            </w:pPr>
          </w:p>
        </w:tc>
      </w:tr>
      <w:tr w:rsidR="00944B90" w14:paraId="5448E479" w14:textId="77777777" w:rsidTr="00D176CF">
        <w:trPr>
          <w:cantSplit/>
          <w:trHeight w:val="432"/>
        </w:trPr>
        <w:tc>
          <w:tcPr>
            <w:tcW w:w="2880" w:type="dxa"/>
            <w:tcBorders>
              <w:bottom w:val="single" w:sz="4" w:space="0" w:color="auto"/>
            </w:tcBorders>
            <w:shd w:val="clear" w:color="auto" w:fill="FFFFFF"/>
            <w:vAlign w:val="center"/>
          </w:tcPr>
          <w:p w14:paraId="279C372E" w14:textId="77777777" w:rsidR="00944B90" w:rsidRPr="00B93CA0" w:rsidRDefault="00944B90" w:rsidP="00944B90">
            <w:pPr>
              <w:pStyle w:val="Header"/>
              <w:rPr>
                <w:bCs w:val="0"/>
              </w:rPr>
            </w:pPr>
            <w:r>
              <w:rPr>
                <w:bCs w:val="0"/>
              </w:rPr>
              <w:t>Market Segment</w:t>
            </w:r>
          </w:p>
        </w:tc>
        <w:tc>
          <w:tcPr>
            <w:tcW w:w="7560" w:type="dxa"/>
            <w:tcBorders>
              <w:bottom w:val="single" w:sz="4" w:space="0" w:color="auto"/>
            </w:tcBorders>
            <w:vAlign w:val="center"/>
          </w:tcPr>
          <w:p w14:paraId="2EFDA8FE" w14:textId="6D80D40C" w:rsidR="00944B90" w:rsidRDefault="00944B90" w:rsidP="00944B90">
            <w:pPr>
              <w:pStyle w:val="NormalArial"/>
            </w:pPr>
            <w:r>
              <w:t>Not applicable</w:t>
            </w:r>
          </w:p>
        </w:tc>
      </w:tr>
    </w:tbl>
    <w:p w14:paraId="0B71EBB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A669944" w14:textId="77777777" w:rsidTr="00D176CF">
        <w:trPr>
          <w:cantSplit/>
          <w:trHeight w:val="432"/>
        </w:trPr>
        <w:tc>
          <w:tcPr>
            <w:tcW w:w="10440" w:type="dxa"/>
            <w:gridSpan w:val="2"/>
            <w:vAlign w:val="center"/>
          </w:tcPr>
          <w:p w14:paraId="2C6DC68B" w14:textId="77777777" w:rsidR="009A3772" w:rsidRPr="007C199B" w:rsidRDefault="009A3772" w:rsidP="007C199B">
            <w:pPr>
              <w:pStyle w:val="NormalArial"/>
              <w:jc w:val="center"/>
              <w:rPr>
                <w:b/>
              </w:rPr>
            </w:pPr>
            <w:r w:rsidRPr="007C199B">
              <w:rPr>
                <w:b/>
              </w:rPr>
              <w:t>Market Rules Staff Contact</w:t>
            </w:r>
          </w:p>
        </w:tc>
      </w:tr>
      <w:tr w:rsidR="00944B90" w:rsidRPr="00D56D61" w14:paraId="0FFAA0F8" w14:textId="77777777" w:rsidTr="00D176CF">
        <w:trPr>
          <w:cantSplit/>
          <w:trHeight w:val="432"/>
        </w:trPr>
        <w:tc>
          <w:tcPr>
            <w:tcW w:w="2880" w:type="dxa"/>
            <w:vAlign w:val="center"/>
          </w:tcPr>
          <w:p w14:paraId="1D128638" w14:textId="77777777" w:rsidR="00944B90" w:rsidRPr="007C199B" w:rsidRDefault="00944B90" w:rsidP="00944B90">
            <w:pPr>
              <w:pStyle w:val="NormalArial"/>
              <w:rPr>
                <w:b/>
              </w:rPr>
            </w:pPr>
            <w:r w:rsidRPr="007C199B">
              <w:rPr>
                <w:b/>
              </w:rPr>
              <w:t>Name</w:t>
            </w:r>
          </w:p>
        </w:tc>
        <w:tc>
          <w:tcPr>
            <w:tcW w:w="7560" w:type="dxa"/>
            <w:vAlign w:val="center"/>
          </w:tcPr>
          <w:p w14:paraId="6AB3D4E1" w14:textId="0CA3C9CF" w:rsidR="00944B90" w:rsidRPr="00D56D61" w:rsidRDefault="00944B90" w:rsidP="00944B90">
            <w:pPr>
              <w:pStyle w:val="NormalArial"/>
            </w:pPr>
            <w:r>
              <w:t>Cory Phillips</w:t>
            </w:r>
          </w:p>
        </w:tc>
      </w:tr>
      <w:tr w:rsidR="00944B90" w:rsidRPr="00D56D61" w14:paraId="19396650" w14:textId="77777777" w:rsidTr="00D176CF">
        <w:trPr>
          <w:cantSplit/>
          <w:trHeight w:val="432"/>
        </w:trPr>
        <w:tc>
          <w:tcPr>
            <w:tcW w:w="2880" w:type="dxa"/>
            <w:vAlign w:val="center"/>
          </w:tcPr>
          <w:p w14:paraId="1CFE0CC8" w14:textId="77777777" w:rsidR="00944B90" w:rsidRPr="007C199B" w:rsidRDefault="00944B90" w:rsidP="00944B90">
            <w:pPr>
              <w:pStyle w:val="NormalArial"/>
              <w:rPr>
                <w:b/>
              </w:rPr>
            </w:pPr>
            <w:r w:rsidRPr="007C199B">
              <w:rPr>
                <w:b/>
              </w:rPr>
              <w:t>E-Mail Address</w:t>
            </w:r>
          </w:p>
        </w:tc>
        <w:tc>
          <w:tcPr>
            <w:tcW w:w="7560" w:type="dxa"/>
            <w:vAlign w:val="center"/>
          </w:tcPr>
          <w:p w14:paraId="593D2175" w14:textId="0281BA02" w:rsidR="00944B90" w:rsidRPr="00D56D61" w:rsidRDefault="003B61FC" w:rsidP="00944B90">
            <w:pPr>
              <w:pStyle w:val="NormalArial"/>
            </w:pPr>
            <w:hyperlink r:id="rId21" w:history="1">
              <w:r w:rsidR="00944B90" w:rsidRPr="0080281D">
                <w:rPr>
                  <w:rStyle w:val="Hyperlink"/>
                </w:rPr>
                <w:t>cory.phillips@ercot.com</w:t>
              </w:r>
            </w:hyperlink>
          </w:p>
        </w:tc>
      </w:tr>
      <w:tr w:rsidR="00944B90" w:rsidRPr="005370B5" w14:paraId="0F09FB2E" w14:textId="77777777" w:rsidTr="00D176CF">
        <w:trPr>
          <w:cantSplit/>
          <w:trHeight w:val="432"/>
        </w:trPr>
        <w:tc>
          <w:tcPr>
            <w:tcW w:w="2880" w:type="dxa"/>
            <w:vAlign w:val="center"/>
          </w:tcPr>
          <w:p w14:paraId="4A16D89D" w14:textId="77777777" w:rsidR="00944B90" w:rsidRPr="007C199B" w:rsidRDefault="00944B90" w:rsidP="00944B90">
            <w:pPr>
              <w:pStyle w:val="NormalArial"/>
              <w:rPr>
                <w:b/>
              </w:rPr>
            </w:pPr>
            <w:r w:rsidRPr="007C199B">
              <w:rPr>
                <w:b/>
              </w:rPr>
              <w:t>Phone Number</w:t>
            </w:r>
          </w:p>
        </w:tc>
        <w:tc>
          <w:tcPr>
            <w:tcW w:w="7560" w:type="dxa"/>
            <w:vAlign w:val="center"/>
          </w:tcPr>
          <w:p w14:paraId="6980D8CC" w14:textId="45C98DDB" w:rsidR="00944B90" w:rsidRDefault="00944B90" w:rsidP="00944B90">
            <w:pPr>
              <w:pStyle w:val="NormalArial"/>
            </w:pPr>
            <w:r>
              <w:t>512-248-6464</w:t>
            </w:r>
          </w:p>
        </w:tc>
      </w:tr>
    </w:tbl>
    <w:p w14:paraId="1AE3CA22" w14:textId="77777777" w:rsidR="00B85C11" w:rsidRDefault="00B85C11" w:rsidP="00B85C1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85C11" w14:paraId="1353B49B" w14:textId="77777777" w:rsidTr="00817D62">
        <w:trPr>
          <w:trHeight w:val="350"/>
        </w:trPr>
        <w:tc>
          <w:tcPr>
            <w:tcW w:w="10440" w:type="dxa"/>
            <w:tcBorders>
              <w:bottom w:val="single" w:sz="4" w:space="0" w:color="auto"/>
            </w:tcBorders>
            <w:shd w:val="clear" w:color="auto" w:fill="FFFFFF"/>
            <w:vAlign w:val="center"/>
          </w:tcPr>
          <w:p w14:paraId="2FCE2AFB" w14:textId="77777777" w:rsidR="00B85C11" w:rsidRDefault="00B85C11" w:rsidP="00817D62">
            <w:pPr>
              <w:pStyle w:val="Header"/>
              <w:jc w:val="center"/>
            </w:pPr>
            <w:r>
              <w:t>Market Rules Notes</w:t>
            </w:r>
          </w:p>
        </w:tc>
      </w:tr>
    </w:tbl>
    <w:p w14:paraId="0D44547C" w14:textId="77777777" w:rsidR="00B85C11" w:rsidRPr="00A60BBA" w:rsidRDefault="00B85C11" w:rsidP="00B85C11">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w:t>
      </w:r>
      <w:r>
        <w:rPr>
          <w:rFonts w:ascii="Arial" w:hAnsi="Arial" w:cs="Arial"/>
        </w:rPr>
        <w:t>the following section(s):</w:t>
      </w:r>
    </w:p>
    <w:p w14:paraId="1169D90A" w14:textId="33E6A84C" w:rsidR="00B85C11" w:rsidRDefault="00B85C11" w:rsidP="00B85C11">
      <w:pPr>
        <w:numPr>
          <w:ilvl w:val="0"/>
          <w:numId w:val="23"/>
        </w:numPr>
        <w:spacing w:before="120"/>
        <w:rPr>
          <w:rFonts w:ascii="Arial" w:hAnsi="Arial" w:cs="Arial"/>
        </w:rPr>
      </w:pPr>
      <w:r>
        <w:rPr>
          <w:rFonts w:ascii="Arial" w:hAnsi="Arial" w:cs="Arial"/>
        </w:rPr>
        <w:t>NPRR1114</w:t>
      </w:r>
    </w:p>
    <w:p w14:paraId="24B80CC2" w14:textId="17D34C17" w:rsidR="00B85C11" w:rsidRDefault="00B85C11" w:rsidP="00B85C11">
      <w:pPr>
        <w:numPr>
          <w:ilvl w:val="1"/>
          <w:numId w:val="23"/>
        </w:numPr>
        <w:rPr>
          <w:rFonts w:ascii="Arial" w:hAnsi="Arial" w:cs="Arial"/>
        </w:rPr>
      </w:pPr>
      <w:r>
        <w:rPr>
          <w:rFonts w:ascii="Arial" w:hAnsi="Arial" w:cs="Arial"/>
        </w:rPr>
        <w:t>Section 27.5.3</w:t>
      </w:r>
    </w:p>
    <w:p w14:paraId="0CF5CADD" w14:textId="46331AC4" w:rsidR="009A3772" w:rsidRPr="00B85C11" w:rsidRDefault="00B85C11" w:rsidP="00B85C11">
      <w:pPr>
        <w:numPr>
          <w:ilvl w:val="1"/>
          <w:numId w:val="23"/>
        </w:numPr>
        <w:spacing w:after="120"/>
        <w:rPr>
          <w:rFonts w:ascii="Arial" w:hAnsi="Arial" w:cs="Arial"/>
        </w:rPr>
      </w:pPr>
      <w:r>
        <w:rPr>
          <w:rFonts w:ascii="Arial" w:hAnsi="Arial" w:cs="Arial"/>
        </w:rPr>
        <w:t>Section 27.5.4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26A635" w14:textId="77777777">
        <w:trPr>
          <w:trHeight w:val="350"/>
        </w:trPr>
        <w:tc>
          <w:tcPr>
            <w:tcW w:w="10440" w:type="dxa"/>
            <w:tcBorders>
              <w:bottom w:val="single" w:sz="4" w:space="0" w:color="auto"/>
            </w:tcBorders>
            <w:shd w:val="clear" w:color="auto" w:fill="FFFFFF"/>
            <w:vAlign w:val="center"/>
          </w:tcPr>
          <w:p w14:paraId="4C7427C6" w14:textId="77777777" w:rsidR="009A3772" w:rsidRDefault="009A3772">
            <w:pPr>
              <w:pStyle w:val="Header"/>
              <w:jc w:val="center"/>
            </w:pPr>
            <w:r>
              <w:t>Proposed Protocol Language Revision</w:t>
            </w:r>
          </w:p>
        </w:tc>
      </w:tr>
    </w:tbl>
    <w:p w14:paraId="0B965025" w14:textId="77777777" w:rsidR="00B71E85" w:rsidRPr="00DB0FD8" w:rsidRDefault="00B71E85" w:rsidP="00B71E85">
      <w:pPr>
        <w:pStyle w:val="H3"/>
        <w:rPr>
          <w:ins w:id="0" w:author="ERCOT" w:date="2022-02-24T13:10:00Z"/>
        </w:rPr>
      </w:pPr>
      <w:ins w:id="1" w:author="ERCOT" w:date="2022-02-24T13:10:00Z">
        <w:r w:rsidRPr="00DB0FD8">
          <w:t xml:space="preserve">27.2.1 </w:t>
        </w:r>
        <w:r w:rsidRPr="00DB0FD8">
          <w:tab/>
          <w:t xml:space="preserve">Return of </w:t>
        </w:r>
        <w:r>
          <w:t>Securitization</w:t>
        </w:r>
        <w:r w:rsidRPr="00DB0FD8">
          <w:t xml:space="preserve"> Proceeds</w:t>
        </w:r>
        <w:r>
          <w:t xml:space="preserve"> </w:t>
        </w:r>
      </w:ins>
    </w:p>
    <w:p w14:paraId="208D5F8E" w14:textId="0728B12F" w:rsidR="00B71E85" w:rsidRPr="00DB0FD8" w:rsidRDefault="00B71E85" w:rsidP="00B71E85">
      <w:pPr>
        <w:pStyle w:val="H3"/>
        <w:rPr>
          <w:ins w:id="2" w:author="ERCOT" w:date="2022-02-24T13:10:00Z"/>
          <w:b w:val="0"/>
          <w:bCs w:val="0"/>
          <w:i w:val="0"/>
          <w:iCs/>
        </w:rPr>
      </w:pPr>
      <w:ins w:id="3" w:author="ERCOT" w:date="2022-02-24T13:10:00Z">
        <w:r w:rsidRPr="00DB0FD8">
          <w:rPr>
            <w:b w:val="0"/>
            <w:bCs w:val="0"/>
            <w:i w:val="0"/>
            <w:iCs/>
          </w:rPr>
          <w:t>(1)</w:t>
        </w:r>
        <w:r w:rsidRPr="00DB0FD8">
          <w:rPr>
            <w:b w:val="0"/>
            <w:bCs w:val="0"/>
            <w:i w:val="0"/>
            <w:iCs/>
          </w:rPr>
          <w:tab/>
          <w:t xml:space="preserve">If an LSE is required under PURA § 39.664 </w:t>
        </w:r>
        <w:r>
          <w:rPr>
            <w:b w:val="0"/>
            <w:bCs w:val="0"/>
            <w:i w:val="0"/>
            <w:iCs/>
          </w:rPr>
          <w:t>or</w:t>
        </w:r>
        <w:r w:rsidRPr="00DB0FD8">
          <w:rPr>
            <w:b w:val="0"/>
            <w:bCs w:val="0"/>
            <w:i w:val="0"/>
            <w:iCs/>
          </w:rPr>
          <w:t xml:space="preserve"> </w:t>
        </w:r>
        <w:r>
          <w:rPr>
            <w:b w:val="0"/>
            <w:bCs w:val="0"/>
            <w:i w:val="0"/>
            <w:iCs/>
          </w:rPr>
          <w:t xml:space="preserve">the </w:t>
        </w:r>
        <w:r w:rsidRPr="00DB0FD8">
          <w:rPr>
            <w:b w:val="0"/>
            <w:bCs w:val="0"/>
            <w:i w:val="0"/>
            <w:iCs/>
          </w:rPr>
          <w:t xml:space="preserve">Debt Obligation Order in Docket No. 52322 to return </w:t>
        </w:r>
        <w:r>
          <w:rPr>
            <w:b w:val="0"/>
            <w:bCs w:val="0"/>
            <w:i w:val="0"/>
            <w:iCs/>
          </w:rPr>
          <w:t xml:space="preserve">securitization proceeds, then the LSE must remit the proceeds to its QSE, and the QSE shall remit those funds to ERCOT within two Business Days of </w:t>
        </w:r>
        <w:r>
          <w:rPr>
            <w:b w:val="0"/>
            <w:bCs w:val="0"/>
            <w:i w:val="0"/>
            <w:iCs/>
          </w:rPr>
          <w:lastRenderedPageBreak/>
          <w:t>the QSE receiving the funds from the LSE.  The funds must be paid by the QSE to the account designated for payment of Secur</w:t>
        </w:r>
      </w:ins>
      <w:ins w:id="4" w:author="ERCOT" w:date="2022-02-24T13:21:00Z">
        <w:r w:rsidR="003B61FC">
          <w:rPr>
            <w:b w:val="0"/>
            <w:bCs w:val="0"/>
            <w:i w:val="0"/>
            <w:iCs/>
          </w:rPr>
          <w:t>i</w:t>
        </w:r>
      </w:ins>
      <w:ins w:id="5" w:author="ERCOT" w:date="2022-02-24T13:10:00Z">
        <w:r>
          <w:rPr>
            <w:b w:val="0"/>
            <w:bCs w:val="0"/>
            <w:i w:val="0"/>
            <w:iCs/>
          </w:rPr>
          <w:t>tiz</w:t>
        </w:r>
      </w:ins>
      <w:ins w:id="6" w:author="ERCOT" w:date="2022-02-24T13:21:00Z">
        <w:r w:rsidR="003B61FC">
          <w:rPr>
            <w:b w:val="0"/>
            <w:bCs w:val="0"/>
            <w:i w:val="0"/>
            <w:iCs/>
          </w:rPr>
          <w:t>a</w:t>
        </w:r>
      </w:ins>
      <w:ins w:id="7" w:author="ERCOT" w:date="2022-02-24T13:10:00Z">
        <w:r>
          <w:rPr>
            <w:b w:val="0"/>
            <w:bCs w:val="0"/>
            <w:i w:val="0"/>
            <w:iCs/>
          </w:rPr>
          <w:t xml:space="preserve">tion Uplift Charge Invoices. </w:t>
        </w:r>
      </w:ins>
    </w:p>
    <w:p w14:paraId="039C9946" w14:textId="065BE706" w:rsidR="00883654" w:rsidRPr="005E15AE" w:rsidRDefault="00883654" w:rsidP="00883654">
      <w:pPr>
        <w:pStyle w:val="H3"/>
        <w:rPr>
          <w:ins w:id="8" w:author="NPRR1114" w:date="2022-02-11T09:02:00Z"/>
        </w:rPr>
      </w:pPr>
      <w:commentRangeStart w:id="9"/>
      <w:ins w:id="10" w:author="NPRR1114" w:date="2022-02-11T09:02:00Z">
        <w:r w:rsidRPr="005E15AE">
          <w:t>27.5.3</w:t>
        </w:r>
      </w:ins>
      <w:commentRangeEnd w:id="9"/>
      <w:r w:rsidR="00B85C11">
        <w:rPr>
          <w:rStyle w:val="CommentReference"/>
          <w:b w:val="0"/>
          <w:bCs w:val="0"/>
          <w:i w:val="0"/>
        </w:rPr>
        <w:commentReference w:id="9"/>
      </w:r>
      <w:ins w:id="11" w:author="NPRR1114" w:date="2022-02-11T09:02:00Z">
        <w:r w:rsidRPr="005E15AE">
          <w:tab/>
          <w:t>Means of Satisfying Securitization Uplift Charge Initial Inv</w:t>
        </w:r>
        <w:r>
          <w:t>o</w:t>
        </w:r>
        <w:r w:rsidRPr="005E15AE">
          <w:t>ice Credit Requirements</w:t>
        </w:r>
      </w:ins>
    </w:p>
    <w:p w14:paraId="29B0B8B8" w14:textId="77777777" w:rsidR="00883654" w:rsidRDefault="00883654" w:rsidP="00883654">
      <w:pPr>
        <w:pStyle w:val="List"/>
        <w:ind w:left="702" w:hanging="702"/>
        <w:rPr>
          <w:ins w:id="12" w:author="NPRR1114" w:date="2022-02-11T09:02:00Z"/>
        </w:rPr>
      </w:pPr>
      <w:ins w:id="13" w:author="NPRR1114" w:date="2022-02-11T09:02:00Z">
        <w:r w:rsidRPr="00CC731E">
          <w:t>(1)</w:t>
        </w:r>
        <w:r w:rsidRPr="00CC731E">
          <w:tab/>
          <w:t xml:space="preserve">If a Counter-Party is required to provide </w:t>
        </w:r>
        <w:r>
          <w:t>a Securitization Uplift Charge escrow deposit</w:t>
        </w:r>
        <w:r w:rsidRPr="00CC731E">
          <w:t xml:space="preserve">, then it may do so through one or </w:t>
        </w:r>
        <w:r>
          <w:t>both</w:t>
        </w:r>
        <w:r w:rsidRPr="00CC731E">
          <w:t xml:space="preserve"> of the following means:</w:t>
        </w:r>
      </w:ins>
    </w:p>
    <w:p w14:paraId="7BAB3DB6" w14:textId="77777777" w:rsidR="00883654" w:rsidRDefault="00883654" w:rsidP="00883654">
      <w:pPr>
        <w:pStyle w:val="List"/>
        <w:ind w:left="1440"/>
        <w:rPr>
          <w:ins w:id="14" w:author="NPRR1114" w:date="2022-02-11T09:02:00Z"/>
        </w:rPr>
      </w:pPr>
      <w:bookmarkStart w:id="15" w:name="_Hlk82022676"/>
      <w:ins w:id="16" w:author="NPRR1114" w:date="2022-02-11T09:02:00Z">
        <w:r w:rsidRPr="00CC731E">
          <w:t>(</w:t>
        </w:r>
        <w:r>
          <w:t>a</w:t>
        </w:r>
        <w:r w:rsidRPr="00CC731E">
          <w:t>)</w:t>
        </w:r>
        <w:r w:rsidRPr="00CC731E">
          <w:tab/>
          <w:t xml:space="preserve">The Counter-Party may give an unconditional, irrevocable letter of credit naming </w:t>
        </w:r>
        <w:r w:rsidRPr="00A761E9">
          <w:t>Texas Electric Market Stabilization Funding N LLC (TEMSFN) as the beneficiary.  ERCOT or the TEMSFN may reject the letter of credit if the issuer is unacceptable to ERCOT or the TEMSFN or if the conditions under which ERCOT or TEMSFN may draw against the letter of credit are unacceptable to ERCOT or TEMSFN</w:t>
        </w:r>
        <w:r>
          <w:t>.</w:t>
        </w:r>
      </w:ins>
    </w:p>
    <w:p w14:paraId="736B6B45" w14:textId="77777777" w:rsidR="00883654" w:rsidRDefault="00883654" w:rsidP="00883654">
      <w:pPr>
        <w:pStyle w:val="List"/>
        <w:ind w:left="1440"/>
        <w:rPr>
          <w:ins w:id="17" w:author="NPRR1114" w:date="2022-02-11T09:02:00Z"/>
        </w:rPr>
      </w:pPr>
      <w:ins w:id="18" w:author="NPRR1114" w:date="2022-02-11T09:02:00Z">
        <w:r>
          <w:t>(b)</w:t>
        </w:r>
        <w:r>
          <w:tab/>
          <w:t xml:space="preserve">All letters of credit must be drawn on a U.S. domestic bank or a domestic office of a foreign bank, and must meet the requirements in Section 16.11.3, Alternative Means of Satisfying ERCOT Creditworthiness Requirement. </w:t>
        </w:r>
      </w:ins>
    </w:p>
    <w:p w14:paraId="7AFF3584" w14:textId="77777777" w:rsidR="00883654" w:rsidRDefault="00883654" w:rsidP="00883654">
      <w:pPr>
        <w:pStyle w:val="List"/>
        <w:ind w:left="1440"/>
        <w:rPr>
          <w:ins w:id="19" w:author="NPRR1114" w:date="2022-02-11T09:02:00Z"/>
        </w:rPr>
      </w:pPr>
      <w:ins w:id="20" w:author="NPRR1114" w:date="2022-02-11T09:02:00Z">
        <w:r>
          <w:t>(c)</w:t>
        </w:r>
        <w:r>
          <w:tab/>
          <w:t>Letters of credit held as Securitization Uplift Charge escrow deposits are subject to letter of credit issuer limits as specified in paragraph (1) of Section 16.11.3.</w:t>
        </w:r>
      </w:ins>
    </w:p>
    <w:bookmarkEnd w:id="15"/>
    <w:p w14:paraId="2BB5081C" w14:textId="77777777" w:rsidR="00883654" w:rsidRPr="004F34AC" w:rsidRDefault="00883654" w:rsidP="00883654">
      <w:pPr>
        <w:pStyle w:val="List"/>
        <w:ind w:left="1440"/>
        <w:rPr>
          <w:ins w:id="21" w:author="NPRR1114" w:date="2022-02-11T09:02:00Z"/>
        </w:rPr>
      </w:pPr>
      <w:ins w:id="22" w:author="NPRR1114" w:date="2022-02-11T09:02:00Z">
        <w:r w:rsidRPr="00CC731E">
          <w:t>(</w:t>
        </w:r>
        <w:r w:rsidRPr="004F34AC">
          <w:t>d)</w:t>
        </w:r>
        <w:r w:rsidRPr="004F34AC">
          <w:tab/>
          <w:t xml:space="preserve">The Counter-Party may deposit cash with TEMSFN through ERCOT with the understanding that ERCOT may draw part or all of the deposited cash to satisfy any overdue payments owed by the Counter-Party to ERCOT for Securitization Uplift Charges.  The cash deposits may bear interest payable directly to the Counter-Party, but any such arrangements may not restrict ERCOT’s immediate access to the cash.  </w:t>
        </w:r>
      </w:ins>
    </w:p>
    <w:p w14:paraId="5B04D716" w14:textId="77777777" w:rsidR="00883654" w:rsidRDefault="00883654" w:rsidP="00883654">
      <w:pPr>
        <w:spacing w:after="240"/>
        <w:ind w:left="2160" w:hanging="720"/>
        <w:rPr>
          <w:ins w:id="23" w:author="NPRR1114" w:date="2022-02-11T09:02:00Z"/>
        </w:rPr>
      </w:pPr>
      <w:ins w:id="24" w:author="NPRR1114" w:date="2022-02-11T09:02:00Z">
        <w:r w:rsidRPr="004F34AC">
          <w:t>(i)</w:t>
        </w:r>
        <w:r w:rsidRPr="004F34AC">
          <w:tab/>
          <w:t>Interest on cash deposited pursuant to this Section will be calculated based on Counter-Party average cash deposit balances.  Interest is not paid on cash deposit balances held by TEMSFN where, in accordance with paragraph (4) of Section 16.11.7, Release of Market Participant’s Financial Security Requirement, the Counter-Party’s Standard Form Market Participant Agreement has been terminated and ERCOT has determined that no obligations for Securitization Uplift Charges remain owing or will become due and payable.</w:t>
        </w:r>
      </w:ins>
    </w:p>
    <w:p w14:paraId="63BC5AAE" w14:textId="77777777" w:rsidR="00883654" w:rsidRDefault="00883654" w:rsidP="00883654">
      <w:pPr>
        <w:spacing w:after="240"/>
        <w:ind w:left="2160" w:hanging="720"/>
        <w:rPr>
          <w:ins w:id="25" w:author="NPRR1114" w:date="2022-02-11T09:02:00Z"/>
        </w:rPr>
      </w:pPr>
      <w:ins w:id="26" w:author="NPRR1114" w:date="2022-02-11T09:02:00Z">
        <w:r>
          <w:t>(ii)</w:t>
        </w:r>
        <w:r>
          <w:tab/>
        </w:r>
        <w:r w:rsidRPr="00AF4A46">
          <w:t>Once per year, ERCOT will</w:t>
        </w:r>
        <w:r>
          <w:t xml:space="preserve"> r</w:t>
        </w:r>
        <w:r w:rsidRPr="00AF4A46">
          <w:t xml:space="preserve">eturn interest earned on a </w:t>
        </w:r>
        <w:r w:rsidRPr="0078184C">
          <w:t>Counter-Party</w:t>
        </w:r>
        <w:r w:rsidRPr="00AF4A46">
          <w:t xml:space="preserve">’s </w:t>
        </w:r>
        <w:r>
          <w:t>cash deposits</w:t>
        </w:r>
        <w:r w:rsidRPr="00AF4A46">
          <w:t xml:space="preserve"> </w:t>
        </w:r>
        <w:r>
          <w:t xml:space="preserve">pursuant to this section </w:t>
        </w:r>
        <w:r w:rsidRPr="00AF4A46">
          <w:t xml:space="preserve">to the </w:t>
        </w:r>
        <w:r w:rsidRPr="0078184C">
          <w:t>Counter-Party</w:t>
        </w:r>
        <w:r>
          <w:t>.</w:t>
        </w:r>
      </w:ins>
    </w:p>
    <w:p w14:paraId="4BEFB06F" w14:textId="77777777" w:rsidR="00883654" w:rsidRDefault="00883654" w:rsidP="00883654">
      <w:pPr>
        <w:pStyle w:val="List"/>
        <w:rPr>
          <w:ins w:id="27" w:author="NPRR1114" w:date="2022-02-11T09:02:00Z"/>
        </w:rPr>
      </w:pPr>
      <w:ins w:id="28" w:author="NPRR1114" w:date="2022-02-11T09:02:00Z">
        <w:r>
          <w:t>(2)</w:t>
        </w:r>
        <w:r>
          <w:tab/>
          <w:t>Securitization Uplift Charge escrow deposits are held solely for the purpose of collateralizing Securitization Uplift Charge</w:t>
        </w:r>
        <w:r w:rsidRPr="00FD25FE">
          <w:t xml:space="preserve"> </w:t>
        </w:r>
        <w:r>
          <w:t xml:space="preserve">Credit Exposure and shall not be used for any other purpose.  They are independent of and in addition to any other Financial Security obligations of the Counter-Party arising under Section 16.11, Financial Security for Counter-Parties, or Section 26, Securitization Default Charges. </w:t>
        </w:r>
      </w:ins>
    </w:p>
    <w:p w14:paraId="1DE81838" w14:textId="67437DA7" w:rsidR="00234B5F" w:rsidRDefault="00234B5F" w:rsidP="00234B5F">
      <w:pPr>
        <w:pStyle w:val="List"/>
        <w:rPr>
          <w:ins w:id="29" w:author="ERCOT" w:date="2022-02-11T09:07:00Z"/>
        </w:rPr>
      </w:pPr>
      <w:ins w:id="30" w:author="ERCOT" w:date="2022-02-11T09:07:00Z">
        <w:r>
          <w:lastRenderedPageBreak/>
          <w:t>(3)</w:t>
        </w:r>
        <w:r>
          <w:tab/>
          <w:t xml:space="preserve">Funds provided for Securitization Uplift Charge escrow deposits must be made to the account </w:t>
        </w:r>
      </w:ins>
      <w:ins w:id="31" w:author="ERCOT" w:date="2022-02-13T13:34:00Z">
        <w:r w:rsidR="00463571">
          <w:t>designated for</w:t>
        </w:r>
      </w:ins>
      <w:ins w:id="32" w:author="ERCOT" w:date="2022-02-11T09:07:00Z">
        <w:r>
          <w:t xml:space="preserve"> Securitization Uplift Charge </w:t>
        </w:r>
      </w:ins>
      <w:ins w:id="33" w:author="ERCOT" w:date="2022-02-13T13:34:00Z">
        <w:r w:rsidR="00463571">
          <w:t>escrow deposits</w:t>
        </w:r>
      </w:ins>
      <w:ins w:id="34" w:author="ERCOT" w:date="2022-02-11T09:07:00Z">
        <w:r>
          <w:t xml:space="preserve">. </w:t>
        </w:r>
      </w:ins>
      <w:ins w:id="35" w:author="ERCOT" w:date="2022-02-13T13:34:00Z">
        <w:r w:rsidR="00463571">
          <w:t xml:space="preserve"> </w:t>
        </w:r>
      </w:ins>
      <w:ins w:id="36" w:author="ERCOT" w:date="2022-02-11T09:07:00Z">
        <w:r>
          <w:t>If a payment is not made to the correct account, ERCOT is not responsible for transferring the funds to the correct escrow deposit account. Failure to remit funds to the correct</w:t>
        </w:r>
      </w:ins>
      <w:ins w:id="37" w:author="ERCOT" w:date="2022-02-24T13:12:00Z">
        <w:r w:rsidR="00B71E85">
          <w:t xml:space="preserve"> account by the date and time required will result in a Late Payment and/or Payment breach</w:t>
        </w:r>
      </w:ins>
      <w:ins w:id="38" w:author="ERCOT" w:date="2022-02-11T09:07:00Z">
        <w:r>
          <w:t>.</w:t>
        </w:r>
      </w:ins>
    </w:p>
    <w:p w14:paraId="45506964" w14:textId="74EB4D49" w:rsidR="00883654" w:rsidRDefault="00883654" w:rsidP="00883654">
      <w:pPr>
        <w:pStyle w:val="List"/>
        <w:rPr>
          <w:ins w:id="39" w:author="NPRR1114" w:date="2022-02-11T09:02:00Z"/>
        </w:rPr>
      </w:pPr>
      <w:ins w:id="40" w:author="NPRR1114" w:date="2022-02-11T09:02:00Z">
        <w:r>
          <w:t>(</w:t>
        </w:r>
      </w:ins>
      <w:ins w:id="41" w:author="ERCOT" w:date="2022-02-11T09:07:00Z">
        <w:r w:rsidR="00234B5F">
          <w:t>4</w:t>
        </w:r>
      </w:ins>
      <w:ins w:id="42" w:author="NPRR1114" w:date="2022-02-11T09:02:00Z">
        <w:del w:id="43" w:author="ERCOT" w:date="2022-02-11T09:07:00Z">
          <w:r w:rsidDel="00234B5F">
            <w:delText>3</w:delText>
          </w:r>
        </w:del>
        <w:r>
          <w:t>)</w:t>
        </w:r>
        <w:r>
          <w:tab/>
          <w:t>A Counter-Party with excess cash with respect to Securitization Uplift Charge escrow deposit requirements may request ERCOT to return some or all of the excess cash to the Counter-Party.</w:t>
        </w:r>
      </w:ins>
    </w:p>
    <w:p w14:paraId="38E7FDB7" w14:textId="0200D891" w:rsidR="00883654" w:rsidRDefault="00883654" w:rsidP="00883654">
      <w:pPr>
        <w:pStyle w:val="List"/>
        <w:rPr>
          <w:ins w:id="44" w:author="NPRR1114" w:date="2022-02-11T09:02:00Z"/>
        </w:rPr>
      </w:pPr>
      <w:ins w:id="45" w:author="NPRR1114" w:date="2022-02-11T09:02:00Z">
        <w:r>
          <w:t>(</w:t>
        </w:r>
      </w:ins>
      <w:ins w:id="46" w:author="ERCOT" w:date="2022-02-11T09:07:00Z">
        <w:r w:rsidR="00234B5F">
          <w:t>5</w:t>
        </w:r>
      </w:ins>
      <w:ins w:id="47" w:author="NPRR1114" w:date="2022-02-11T09:02:00Z">
        <w:del w:id="48" w:author="ERCOT" w:date="2022-02-11T09:07:00Z">
          <w:r w:rsidDel="00234B5F">
            <w:delText>4</w:delText>
          </w:r>
        </w:del>
        <w:r>
          <w:t>)</w:t>
        </w:r>
        <w:r>
          <w:tab/>
          <w:t xml:space="preserve">Securitization Uplift Charge escrow deposits will not be used to pay periodic Securitization Uplift Charge Initial Invoices unless there is an insufficient payment by the Invoice Recipient, in accordance with Section </w:t>
        </w:r>
        <w:r w:rsidRPr="00481E28">
          <w:t>27.</w:t>
        </w:r>
        <w:r>
          <w:t>4</w:t>
        </w:r>
        <w:r w:rsidRPr="00481E28">
          <w:t>.</w:t>
        </w:r>
        <w:r>
          <w:t>4.</w:t>
        </w:r>
      </w:ins>
    </w:p>
    <w:p w14:paraId="36FD2DE6" w14:textId="7580EDA4" w:rsidR="00883654" w:rsidRDefault="00883654" w:rsidP="00883654">
      <w:pPr>
        <w:pStyle w:val="List"/>
        <w:tabs>
          <w:tab w:val="left" w:pos="720"/>
        </w:tabs>
        <w:rPr>
          <w:ins w:id="49" w:author="NPRR1114" w:date="2022-02-11T09:02:00Z"/>
        </w:rPr>
      </w:pPr>
      <w:ins w:id="50" w:author="NPRR1114" w:date="2022-02-11T09:02:00Z">
        <w:r>
          <w:t>(</w:t>
        </w:r>
      </w:ins>
      <w:ins w:id="51" w:author="ERCOT" w:date="2022-02-11T09:07:00Z">
        <w:r w:rsidR="00234B5F">
          <w:t>6</w:t>
        </w:r>
      </w:ins>
      <w:ins w:id="52" w:author="NPRR1114" w:date="2022-02-11T09:02:00Z">
        <w:del w:id="53" w:author="ERCOT" w:date="2022-02-11T09:07:00Z">
          <w:r w:rsidDel="00234B5F">
            <w:delText>5</w:delText>
          </w:r>
        </w:del>
        <w:r>
          <w:t xml:space="preserve">) </w:t>
        </w:r>
        <w:r>
          <w:tab/>
          <w:t>Cash collateral posted in accordance with Section 16.11.3, Alternative Means of Satisfying ERCOT Creditworthiness Requirements, may be used to pay Securitization Uplift Charge Reallocation Invoices.</w:t>
        </w:r>
      </w:ins>
    </w:p>
    <w:p w14:paraId="29D690EB" w14:textId="6E29AAE8" w:rsidR="00883654" w:rsidRDefault="00883654" w:rsidP="00883654">
      <w:pPr>
        <w:pStyle w:val="List"/>
        <w:tabs>
          <w:tab w:val="left" w:pos="720"/>
        </w:tabs>
        <w:rPr>
          <w:ins w:id="54" w:author="NPRR1114" w:date="2022-02-11T09:02:00Z"/>
        </w:rPr>
      </w:pPr>
      <w:ins w:id="55" w:author="NPRR1114" w:date="2022-02-11T09:02:00Z">
        <w:r>
          <w:t>(</w:t>
        </w:r>
      </w:ins>
      <w:ins w:id="56" w:author="ERCOT" w:date="2022-02-11T09:07:00Z">
        <w:r w:rsidR="00234B5F">
          <w:t>7</w:t>
        </w:r>
      </w:ins>
      <w:ins w:id="57" w:author="NPRR1114" w:date="2022-02-11T09:02:00Z">
        <w:del w:id="58" w:author="ERCOT" w:date="2022-02-11T09:07:00Z">
          <w:r w:rsidDel="00234B5F">
            <w:delText>6</w:delText>
          </w:r>
        </w:del>
        <w:r>
          <w:t>)</w:t>
        </w:r>
        <w:r>
          <w:tab/>
          <w:t>Securitization Uplift Charge escrow deposits in excess of the Securitization Uplift Charge Credit Exposure requirement shall not be used to cover insufficient payments of Settlement Invoices for:</w:t>
        </w:r>
      </w:ins>
    </w:p>
    <w:p w14:paraId="27826256" w14:textId="77777777" w:rsidR="00883654" w:rsidRDefault="00883654" w:rsidP="00883654">
      <w:pPr>
        <w:pStyle w:val="List"/>
        <w:ind w:left="1440"/>
        <w:rPr>
          <w:ins w:id="59" w:author="NPRR1114" w:date="2022-02-11T09:02:00Z"/>
        </w:rPr>
      </w:pPr>
      <w:ins w:id="60" w:author="NPRR1114" w:date="2022-02-11T09:02:00Z">
        <w:r>
          <w:t>(a)</w:t>
        </w:r>
        <w:r>
          <w:tab/>
          <w:t>ERCOT market activities under Section 9.19, Partial Payments by Invoice Recipients;</w:t>
        </w:r>
      </w:ins>
    </w:p>
    <w:p w14:paraId="50034459" w14:textId="77777777" w:rsidR="00883654" w:rsidRDefault="00883654" w:rsidP="00883654">
      <w:pPr>
        <w:pStyle w:val="List"/>
        <w:ind w:left="1440"/>
        <w:rPr>
          <w:ins w:id="61" w:author="NPRR1114" w:date="2022-02-11T09:02:00Z"/>
        </w:rPr>
      </w:pPr>
      <w:ins w:id="62" w:author="NPRR1114" w:date="2022-02-11T09:02:00Z">
        <w:r>
          <w:t>(b)</w:t>
        </w:r>
        <w:r>
          <w:tab/>
          <w:t xml:space="preserve">Requests for additional Financial Security made in accordance with paragraph (6) of Section 16.11.5, </w:t>
        </w:r>
        <w:r w:rsidRPr="00636B6C">
          <w:t>Monitoring of a Counter-Party’s Creditworthiness and Credit Exposure by ERCOT</w:t>
        </w:r>
        <w:r>
          <w:t>;</w:t>
        </w:r>
      </w:ins>
    </w:p>
    <w:p w14:paraId="2861F2A2" w14:textId="77777777" w:rsidR="00883654" w:rsidRDefault="00883654" w:rsidP="00883654">
      <w:pPr>
        <w:pStyle w:val="List"/>
        <w:ind w:left="1440"/>
        <w:rPr>
          <w:ins w:id="63" w:author="NPRR1114" w:date="2022-02-11T09:02:00Z"/>
        </w:rPr>
      </w:pPr>
      <w:ins w:id="64" w:author="NPRR1114" w:date="2022-02-11T09:02:00Z">
        <w:r>
          <w:t>(c)</w:t>
        </w:r>
        <w:r>
          <w:tab/>
          <w:t>Insufficient payments of Securitization Default Charge Invoices under Section 26.3.1.2, Insufficient Payments by Miscellaneous Invoice Recipients for Securitization Default Charges: or</w:t>
        </w:r>
      </w:ins>
    </w:p>
    <w:p w14:paraId="50A604B2" w14:textId="77777777" w:rsidR="00883654" w:rsidRDefault="00883654" w:rsidP="00883654">
      <w:pPr>
        <w:pStyle w:val="List"/>
        <w:ind w:left="1440"/>
        <w:rPr>
          <w:ins w:id="65" w:author="NPRR1114" w:date="2022-02-11T09:02:00Z"/>
        </w:rPr>
      </w:pPr>
      <w:ins w:id="66" w:author="NPRR1114" w:date="2022-02-11T09:02:00Z">
        <w:r>
          <w:t>(d)</w:t>
        </w:r>
        <w:r>
          <w:tab/>
          <w:t>Requests for Securitization Default Charge Escrow Deposits under Section 26.5, Securitization Default Charge Escrow Deposit Requirements.</w:t>
        </w:r>
      </w:ins>
    </w:p>
    <w:p w14:paraId="0C0F0452" w14:textId="77777777" w:rsidR="00883654" w:rsidRPr="005E15AE" w:rsidRDefault="00883654" w:rsidP="00883654">
      <w:pPr>
        <w:pStyle w:val="H3"/>
        <w:rPr>
          <w:ins w:id="67" w:author="NPRR1114" w:date="2022-02-11T09:02:00Z"/>
        </w:rPr>
      </w:pPr>
      <w:commentRangeStart w:id="68"/>
      <w:ins w:id="69" w:author="NPRR1114" w:date="2022-02-11T09:02:00Z">
        <w:r w:rsidRPr="005E15AE">
          <w:t>27.5.4</w:t>
        </w:r>
      </w:ins>
      <w:commentRangeEnd w:id="68"/>
      <w:r w:rsidR="00B85C11">
        <w:rPr>
          <w:rStyle w:val="CommentReference"/>
          <w:b w:val="0"/>
          <w:bCs w:val="0"/>
          <w:i w:val="0"/>
        </w:rPr>
        <w:commentReference w:id="68"/>
      </w:r>
      <w:ins w:id="70" w:author="NPRR1114" w:date="2022-02-11T09:02:00Z">
        <w:r w:rsidRPr="005E15AE">
          <w:tab/>
          <w:t>Determination of Securitization Uplift Charge Credit Exposure for a Counter-Party</w:t>
        </w:r>
      </w:ins>
    </w:p>
    <w:p w14:paraId="37258798" w14:textId="77777777" w:rsidR="00883654" w:rsidRDefault="00883654" w:rsidP="00883654">
      <w:pPr>
        <w:pStyle w:val="BodyTextNumbered"/>
        <w:rPr>
          <w:ins w:id="71" w:author="NPRR1114" w:date="2022-02-11T09:02:00Z"/>
        </w:rPr>
      </w:pPr>
      <w:ins w:id="72" w:author="NPRR1114" w:date="2022-02-11T09:02:00Z">
        <w:r>
          <w:t>(1)</w:t>
        </w:r>
        <w:r>
          <w:tab/>
          <w:t xml:space="preserve">For each Counter-Party, ERCOT shall calculate the </w:t>
        </w:r>
        <w:bookmarkStart w:id="73" w:name="_Hlk90050456"/>
        <w:r w:rsidRPr="00731652">
          <w:t xml:space="preserve">Securitization </w:t>
        </w:r>
        <w:r>
          <w:t xml:space="preserve">Uplift Charge Credit Exposure </w:t>
        </w:r>
        <w:bookmarkEnd w:id="73"/>
        <w:r>
          <w:t>for Securitization Uplift Charge Initial Invoices as follows:</w:t>
        </w:r>
      </w:ins>
    </w:p>
    <w:p w14:paraId="35CFA8D6" w14:textId="62FF5403" w:rsidR="00883654" w:rsidRPr="00994B8B" w:rsidRDefault="00883654" w:rsidP="00883654">
      <w:pPr>
        <w:pStyle w:val="BodyTextNumbered"/>
        <w:ind w:left="1440"/>
        <w:rPr>
          <w:ins w:id="74" w:author="NPRR1114" w:date="2022-02-11T09:02:00Z"/>
        </w:rPr>
      </w:pPr>
      <w:ins w:id="75" w:author="NPRR1114" w:date="2022-02-11T09:02:00Z">
        <w:r>
          <w:t xml:space="preserve">LASUCCE </w:t>
        </w:r>
        <w:r w:rsidRPr="00C744A9">
          <w:rPr>
            <w:i/>
            <w:sz w:val="20"/>
            <w:vertAlign w:val="subscript"/>
          </w:rPr>
          <w:t>cp</w:t>
        </w:r>
        <w:r>
          <w:rPr>
            <w:i/>
            <w:sz w:val="20"/>
            <w:vertAlign w:val="subscript"/>
          </w:rPr>
          <w:t xml:space="preserve"> </w:t>
        </w:r>
        <w:r>
          <w:rPr>
            <w:sz w:val="20"/>
            <w:vertAlign w:val="subscript"/>
          </w:rPr>
          <w:t xml:space="preserve"> </w:t>
        </w:r>
        <w:r w:rsidRPr="000C619E">
          <w:t>=</w:t>
        </w:r>
        <w:r>
          <w:t xml:space="preserve"> </w:t>
        </w:r>
        <w:r w:rsidRPr="000C619E">
          <w:t xml:space="preserve"> </w:t>
        </w:r>
        <w:r>
          <w:rPr>
            <w:vertAlign w:val="subscript"/>
          </w:rPr>
          <w:t xml:space="preserve">  </w:t>
        </w:r>
      </w:ins>
      <m:oMath>
        <m:nary>
          <m:naryPr>
            <m:chr m:val="∑"/>
            <m:limLoc m:val="undOvr"/>
            <m:ctrlPr>
              <w:ins w:id="76" w:author="NPRR1114" w:date="2022-02-11T09:02:00Z">
                <w:rPr>
                  <w:rFonts w:ascii="Cambria Math" w:hAnsi="Cambria Math"/>
                  <w:i/>
                  <w:iCs/>
                  <w:szCs w:val="24"/>
                </w:rPr>
              </w:ins>
            </m:ctrlPr>
          </m:naryPr>
          <m:sub>
            <m:r>
              <w:ins w:id="77" w:author="NPRR1114" w:date="2022-02-11T09:02:00Z">
                <w:rPr>
                  <w:rFonts w:ascii="Cambria Math" w:hAnsi="Cambria Math"/>
                </w:rPr>
                <m:t>fmu=1</m:t>
              </w:ins>
            </m:r>
          </m:sub>
          <m:sup>
            <m:r>
              <w:ins w:id="78" w:author="NPRR1114" w:date="2022-02-11T09:02:00Z">
                <w:rPr>
                  <w:rFonts w:ascii="Cambria Math" w:hAnsi="Cambria Math"/>
                </w:rPr>
                <m:t>nfmu</m:t>
              </w:ins>
            </m:r>
          </m:sup>
          <m:e>
            <m:r>
              <w:ins w:id="79" w:author="NPRR1114" w:date="2022-02-11T09:02:00Z">
                <w:rPr>
                  <w:rFonts w:ascii="Cambria Math" w:hAnsi="Cambria Math"/>
                  <w:szCs w:val="24"/>
                </w:rPr>
                <m:t>(</m:t>
              </w:ins>
            </m:r>
          </m:e>
        </m:nary>
      </m:oMath>
      <w:ins w:id="80" w:author="ERCOT" w:date="2022-02-11T09:09:00Z">
        <w:r w:rsidR="00234B5F">
          <w:rPr>
            <w:iCs/>
          </w:rPr>
          <w:t>Max (</w:t>
        </w:r>
      </w:ins>
      <w:ins w:id="81" w:author="NPRR1114" w:date="2022-02-11T09:02:00Z">
        <w:r>
          <w:t>CPMQSE</w:t>
        </w:r>
        <w:r w:rsidRPr="00114E4D">
          <w:t>LSELRS</w:t>
        </w:r>
        <w:r>
          <w:t xml:space="preserve"> </w:t>
        </w:r>
        <w:r>
          <w:rPr>
            <w:i/>
            <w:vertAlign w:val="subscript"/>
          </w:rPr>
          <w:t>cp, om, las</w:t>
        </w:r>
      </w:ins>
      <w:ins w:id="82" w:author="ERCOT" w:date="2022-02-11T09:13:00Z">
        <w:r w:rsidR="00234B5F">
          <w:rPr>
            <w:i/>
          </w:rPr>
          <w:t>,</w:t>
        </w:r>
        <w:r w:rsidR="00234B5F">
          <w:rPr>
            <w:iCs/>
          </w:rPr>
          <w:t xml:space="preserve"> CPIEMLSELRS </w:t>
        </w:r>
        <w:r w:rsidR="00234B5F">
          <w:rPr>
            <w:i/>
            <w:vertAlign w:val="subscript"/>
          </w:rPr>
          <w:t>cp</w:t>
        </w:r>
        <w:r w:rsidR="00234B5F">
          <w:rPr>
            <w:iCs/>
          </w:rPr>
          <w:t xml:space="preserve"> up to 40 days after</w:t>
        </w:r>
        <w:r w:rsidR="00234B5F" w:rsidRPr="001700EC">
          <w:rPr>
            <w:iCs/>
          </w:rPr>
          <w:t xml:space="preserve"> the</w:t>
        </w:r>
        <w:r w:rsidR="00234B5F">
          <w:rPr>
            <w:iCs/>
          </w:rPr>
          <w:t xml:space="preserve"> operating month in which</w:t>
        </w:r>
        <w:r w:rsidR="00234B5F" w:rsidRPr="001700EC">
          <w:rPr>
            <w:iCs/>
          </w:rPr>
          <w:t xml:space="preserve"> </w:t>
        </w:r>
        <w:r w:rsidR="00234B5F">
          <w:rPr>
            <w:iCs/>
          </w:rPr>
          <w:t xml:space="preserve">a </w:t>
        </w:r>
        <w:bookmarkStart w:id="83" w:name="_Hlk95202831"/>
        <w:r w:rsidR="00234B5F" w:rsidRPr="001700EC">
          <w:rPr>
            <w:iCs/>
          </w:rPr>
          <w:t>non-opted-out</w:t>
        </w:r>
        <w:bookmarkEnd w:id="83"/>
        <w:r w:rsidR="00234B5F" w:rsidRPr="001700EC">
          <w:rPr>
            <w:iCs/>
          </w:rPr>
          <w:t xml:space="preserve"> Counter-Party </w:t>
        </w:r>
        <w:r w:rsidR="00234B5F">
          <w:rPr>
            <w:iCs/>
          </w:rPr>
          <w:t xml:space="preserve">LSE </w:t>
        </w:r>
        <w:r w:rsidR="00234B5F" w:rsidRPr="001700EC">
          <w:rPr>
            <w:iCs/>
          </w:rPr>
          <w:t xml:space="preserve">commences </w:t>
        </w:r>
        <w:r w:rsidR="00234B5F">
          <w:rPr>
            <w:iCs/>
          </w:rPr>
          <w:t xml:space="preserve">having </w:t>
        </w:r>
        <w:r w:rsidR="00234B5F" w:rsidRPr="000B336B">
          <w:rPr>
            <w:iCs/>
          </w:rPr>
          <w:t>Real-Time Adjusted Metered Load</w:t>
        </w:r>
        <w:r w:rsidR="00234B5F">
          <w:rPr>
            <w:iCs/>
          </w:rPr>
          <w:t>)</w:t>
        </w:r>
      </w:ins>
      <w:ins w:id="84" w:author="NPRR1114" w:date="2022-02-11T09:02:00Z">
        <w:r>
          <w:rPr>
            <w:vertAlign w:val="subscript"/>
          </w:rPr>
          <w:t xml:space="preserve"> </w:t>
        </w:r>
        <w:r w:rsidRPr="00234B5F">
          <w:t>*</w:t>
        </w:r>
        <w:r>
          <w:t xml:space="preserve"> MTSUCDA </w:t>
        </w:r>
        <w:r>
          <w:rPr>
            <w:i/>
            <w:vertAlign w:val="subscript"/>
          </w:rPr>
          <w:t>fmu</w:t>
        </w:r>
        <w:r>
          <w:t xml:space="preserve">) </w:t>
        </w:r>
      </w:ins>
    </w:p>
    <w:p w14:paraId="7A8CF2AE" w14:textId="77777777" w:rsidR="00883654" w:rsidRDefault="00883654" w:rsidP="00883654">
      <w:pPr>
        <w:pStyle w:val="BodyTextNumbered"/>
        <w:ind w:left="1440"/>
        <w:rPr>
          <w:ins w:id="85" w:author="NPRR1114" w:date="2022-02-11T09:02:00Z"/>
          <w:iCs/>
        </w:rPr>
      </w:pPr>
      <w:ins w:id="86" w:author="NPRR1114" w:date="2022-02-11T09:02:00Z">
        <w:r>
          <w:t>CPMQSE</w:t>
        </w:r>
        <w:r w:rsidRPr="00114E4D">
          <w:t>LSELRS</w:t>
        </w:r>
        <w:r>
          <w:t xml:space="preserve"> </w:t>
        </w:r>
        <w:r>
          <w:rPr>
            <w:i/>
            <w:vertAlign w:val="subscript"/>
          </w:rPr>
          <w:t>cp, om</w:t>
        </w:r>
        <w:r w:rsidRPr="00114E4D" w:rsidDel="00114E4D">
          <w:t xml:space="preserve"> </w:t>
        </w:r>
        <w:r>
          <w:rPr>
            <w:i/>
            <w:vertAlign w:val="subscript"/>
          </w:rPr>
          <w:t>, las</w:t>
        </w:r>
        <w:r>
          <w:rPr>
            <w:iCs/>
          </w:rPr>
          <w:t xml:space="preserve"> = </w:t>
        </w:r>
      </w:ins>
      <m:oMath>
        <m:nary>
          <m:naryPr>
            <m:chr m:val="∑"/>
            <m:limLoc m:val="subSup"/>
            <m:supHide m:val="1"/>
            <m:ctrlPr>
              <w:ins w:id="87" w:author="NPRR1114" w:date="2022-02-11T09:02:00Z">
                <w:rPr>
                  <w:rFonts w:ascii="Cambria Math" w:hAnsi="Cambria Math"/>
                  <w:i/>
                  <w:iCs/>
                </w:rPr>
              </w:ins>
            </m:ctrlPr>
          </m:naryPr>
          <m:sub>
            <m:r>
              <w:ins w:id="88" w:author="NPRR1114" w:date="2022-02-11T09:02:00Z">
                <w:rPr>
                  <w:rFonts w:ascii="Cambria Math" w:hAnsi="Cambria Math"/>
                </w:rPr>
                <m:t>q</m:t>
              </w:ins>
            </m:r>
          </m:sub>
          <m:sup/>
          <m:e>
            <m:r>
              <w:ins w:id="89" w:author="NPRR1114" w:date="2022-02-11T09:02:00Z">
                <w:rPr>
                  <w:rFonts w:ascii="Cambria Math" w:hAnsi="Cambria Math"/>
                </w:rPr>
                <m:t>(</m:t>
              </w:ins>
            </m:r>
          </m:e>
        </m:nary>
      </m:oMath>
      <w:ins w:id="90" w:author="NPRR1114" w:date="2022-02-11T09:02:00Z">
        <w:r w:rsidRPr="005B09DE">
          <w:rPr>
            <w:iCs/>
          </w:rPr>
          <w:t>MQSELSE</w:t>
        </w:r>
        <w:r>
          <w:rPr>
            <w:iCs/>
          </w:rPr>
          <w:t>LRS</w:t>
        </w:r>
        <w:r w:rsidRPr="005B09DE">
          <w:rPr>
            <w:iCs/>
          </w:rPr>
          <w:t xml:space="preserve"> </w:t>
        </w:r>
        <w:r w:rsidRPr="005B09DE">
          <w:rPr>
            <w:i/>
            <w:iCs/>
            <w:vertAlign w:val="subscript"/>
          </w:rPr>
          <w:t xml:space="preserve">q, </w:t>
        </w:r>
        <w:r>
          <w:rPr>
            <w:i/>
            <w:iCs/>
            <w:vertAlign w:val="subscript"/>
          </w:rPr>
          <w:t>o</w:t>
        </w:r>
        <w:r w:rsidRPr="005B09DE">
          <w:rPr>
            <w:i/>
            <w:iCs/>
            <w:vertAlign w:val="subscript"/>
          </w:rPr>
          <w:t>m</w:t>
        </w:r>
        <w:r>
          <w:rPr>
            <w:iCs/>
          </w:rPr>
          <w:t>)</w:t>
        </w:r>
      </w:ins>
    </w:p>
    <w:p w14:paraId="6FB7B422" w14:textId="0B71F4CF" w:rsidR="00E72E22" w:rsidRDefault="00E72E22" w:rsidP="00E72E22">
      <w:pPr>
        <w:pStyle w:val="BodyTextNumbered"/>
        <w:ind w:left="1440"/>
        <w:rPr>
          <w:ins w:id="91" w:author="ERCOT" w:date="2022-02-11T09:15:00Z"/>
          <w:iCs/>
        </w:rPr>
      </w:pPr>
      <w:bookmarkStart w:id="92" w:name="_Hlk95308285"/>
      <w:ins w:id="93" w:author="ERCOT" w:date="2022-02-11T09:15:00Z">
        <w:r>
          <w:rPr>
            <w:iCs/>
          </w:rPr>
          <w:t>CPIEMLSELRS</w:t>
        </w:r>
        <w:bookmarkEnd w:id="92"/>
        <w:r>
          <w:rPr>
            <w:iCs/>
          </w:rPr>
          <w:t xml:space="preserve"> </w:t>
        </w:r>
        <w:r w:rsidRPr="00CA6ABD">
          <w:rPr>
            <w:i/>
            <w:szCs w:val="24"/>
            <w:vertAlign w:val="subscript"/>
          </w:rPr>
          <w:t>cp</w:t>
        </w:r>
        <w:r>
          <w:rPr>
            <w:iCs/>
            <w:vertAlign w:val="subscript"/>
          </w:rPr>
          <w:t xml:space="preserve">  </w:t>
        </w:r>
        <w:r>
          <w:rPr>
            <w:iCs/>
          </w:rPr>
          <w:t xml:space="preserve">= </w:t>
        </w:r>
        <w:r>
          <w:rPr>
            <w:iCs/>
            <w:vertAlign w:val="subscript"/>
          </w:rPr>
          <w:t xml:space="preserve"> </w:t>
        </w:r>
        <w:r w:rsidRPr="00856A17">
          <w:rPr>
            <w:iCs/>
          </w:rPr>
          <w:t>CPIEMLSE</w:t>
        </w:r>
        <w:r>
          <w:rPr>
            <w:iCs/>
          </w:rPr>
          <w:t xml:space="preserve"> </w:t>
        </w:r>
        <w:r w:rsidRPr="00CA6ABD">
          <w:rPr>
            <w:i/>
            <w:szCs w:val="24"/>
            <w:vertAlign w:val="subscript"/>
          </w:rPr>
          <w:t>cp</w:t>
        </w:r>
        <w:r>
          <w:rPr>
            <w:iCs/>
          </w:rPr>
          <w:t xml:space="preserve"> / (</w:t>
        </w:r>
        <w:r w:rsidRPr="00AD27A9">
          <w:rPr>
            <w:iCs/>
          </w:rPr>
          <w:t>M</w:t>
        </w:r>
        <w:r>
          <w:rPr>
            <w:iCs/>
          </w:rPr>
          <w:t>ERCOT</w:t>
        </w:r>
        <w:r w:rsidRPr="00AD27A9">
          <w:rPr>
            <w:iCs/>
          </w:rPr>
          <w:t>QSELSERTAML</w:t>
        </w:r>
        <w:r>
          <w:rPr>
            <w:iCs/>
          </w:rPr>
          <w:t xml:space="preserve"> </w:t>
        </w:r>
        <w:r w:rsidRPr="00CA6ABD">
          <w:rPr>
            <w:i/>
            <w:szCs w:val="24"/>
            <w:vertAlign w:val="subscript"/>
          </w:rPr>
          <w:t>om</w:t>
        </w:r>
        <w:r>
          <w:rPr>
            <w:i/>
            <w:szCs w:val="24"/>
            <w:vertAlign w:val="subscript"/>
          </w:rPr>
          <w:t xml:space="preserve"> </w:t>
        </w:r>
        <w:r>
          <w:rPr>
            <w:iCs/>
          </w:rPr>
          <w:t xml:space="preserve">+ </w:t>
        </w:r>
        <w:bookmarkStart w:id="94" w:name="_Hlk95308321"/>
        <w:r>
          <w:rPr>
            <w:iCs/>
          </w:rPr>
          <w:t>CPIEMLSE</w:t>
        </w:r>
        <w:bookmarkEnd w:id="94"/>
        <w:r>
          <w:rPr>
            <w:iCs/>
          </w:rPr>
          <w:t xml:space="preserve"> </w:t>
        </w:r>
        <w:r>
          <w:rPr>
            <w:i/>
            <w:vertAlign w:val="subscript"/>
          </w:rPr>
          <w:t>cp</w:t>
        </w:r>
        <w:r>
          <w:rPr>
            <w:iCs/>
          </w:rPr>
          <w:t>)</w:t>
        </w:r>
      </w:ins>
    </w:p>
    <w:p w14:paraId="0C46EE5B" w14:textId="77777777" w:rsidR="00883654" w:rsidRPr="005B09DE" w:rsidRDefault="00883654" w:rsidP="00883654">
      <w:pPr>
        <w:pStyle w:val="BodyTextNumbered"/>
        <w:ind w:left="1440"/>
        <w:rPr>
          <w:ins w:id="95" w:author="NPRR1114" w:date="2022-02-11T09:02:00Z"/>
          <w:iCs/>
        </w:rPr>
      </w:pPr>
      <w:ins w:id="96" w:author="NPRR1114" w:date="2022-02-11T09:02:00Z">
        <w:r w:rsidRPr="005B09DE">
          <w:rPr>
            <w:iCs/>
          </w:rPr>
          <w:lastRenderedPageBreak/>
          <w:t>MQSELSE</w:t>
        </w:r>
        <w:r>
          <w:rPr>
            <w:iCs/>
          </w:rPr>
          <w:t>LRS</w:t>
        </w:r>
        <w:r w:rsidRPr="005B09DE">
          <w:rPr>
            <w:iCs/>
          </w:rPr>
          <w:t xml:space="preserve"> </w:t>
        </w:r>
        <w:r w:rsidRPr="005B09DE">
          <w:rPr>
            <w:i/>
            <w:iCs/>
            <w:vertAlign w:val="subscript"/>
          </w:rPr>
          <w:t xml:space="preserve">q, </w:t>
        </w:r>
        <w:r>
          <w:rPr>
            <w:i/>
            <w:iCs/>
            <w:vertAlign w:val="subscript"/>
          </w:rPr>
          <w:t>o</w:t>
        </w:r>
        <w:r w:rsidRPr="005B09DE">
          <w:rPr>
            <w:i/>
            <w:iCs/>
            <w:vertAlign w:val="subscript"/>
          </w:rPr>
          <w:t>m</w:t>
        </w:r>
        <w:r>
          <w:t xml:space="preserve"> = </w:t>
        </w:r>
        <w:r>
          <w:rPr>
            <w:iCs/>
          </w:rPr>
          <w:t xml:space="preserve">MQSELSERTAML </w:t>
        </w:r>
        <w:r w:rsidRPr="005B28A8">
          <w:rPr>
            <w:i/>
            <w:vertAlign w:val="subscript"/>
          </w:rPr>
          <w:t xml:space="preserve">q, </w:t>
        </w:r>
        <w:r>
          <w:rPr>
            <w:i/>
            <w:vertAlign w:val="subscript"/>
          </w:rPr>
          <w:t>o</w:t>
        </w:r>
        <w:r w:rsidRPr="005B28A8">
          <w:rPr>
            <w:i/>
            <w:vertAlign w:val="subscript"/>
          </w:rPr>
          <w:t>m</w:t>
        </w:r>
        <w:r>
          <w:rPr>
            <w:iCs/>
          </w:rPr>
          <w:t xml:space="preserve"> / MERCOTQSELSERTAML </w:t>
        </w:r>
        <w:r>
          <w:rPr>
            <w:i/>
            <w:vertAlign w:val="subscript"/>
          </w:rPr>
          <w:t>o</w:t>
        </w:r>
        <w:r w:rsidRPr="005B28A8">
          <w:rPr>
            <w:i/>
            <w:vertAlign w:val="subscript"/>
          </w:rPr>
          <w:t>m</w:t>
        </w:r>
      </w:ins>
    </w:p>
    <w:p w14:paraId="1832D754" w14:textId="77777777" w:rsidR="00883654" w:rsidRDefault="00883654" w:rsidP="00883654">
      <w:pPr>
        <w:spacing w:after="240"/>
        <w:ind w:firstLine="720"/>
        <w:rPr>
          <w:ins w:id="97" w:author="NPRR1114" w:date="2022-02-11T09:02:00Z"/>
          <w:iCs/>
        </w:rPr>
      </w:pPr>
      <w:ins w:id="98" w:author="NPRR1114" w:date="2022-02-11T09:02:00Z">
        <w:r>
          <w:rPr>
            <w:iCs/>
          </w:rPr>
          <w:t xml:space="preserve">MQSELSERTAML </w:t>
        </w:r>
        <w:r w:rsidRPr="005B28A8">
          <w:rPr>
            <w:i/>
            <w:vertAlign w:val="subscript"/>
          </w:rPr>
          <w:t xml:space="preserve">q, </w:t>
        </w:r>
        <w:r>
          <w:rPr>
            <w:i/>
            <w:vertAlign w:val="subscript"/>
          </w:rPr>
          <w:t>o</w:t>
        </w:r>
        <w:r w:rsidRPr="005B28A8">
          <w:rPr>
            <w:i/>
            <w:vertAlign w:val="subscript"/>
          </w:rPr>
          <w:t>m</w:t>
        </w:r>
        <w:r>
          <w:rPr>
            <w:iCs/>
          </w:rPr>
          <w:t xml:space="preserve"> = </w:t>
        </w:r>
      </w:ins>
      <m:oMath>
        <m:nary>
          <m:naryPr>
            <m:chr m:val="∑"/>
            <m:limLoc m:val="subSup"/>
            <m:supHide m:val="1"/>
            <m:ctrlPr>
              <w:ins w:id="99" w:author="NPRR1114" w:date="2022-02-11T09:02:00Z">
                <w:rPr>
                  <w:rFonts w:ascii="Cambria Math" w:hAnsi="Cambria Math"/>
                  <w:i/>
                  <w:iCs/>
                </w:rPr>
              </w:ins>
            </m:ctrlPr>
          </m:naryPr>
          <m:sub>
            <m:r>
              <w:ins w:id="100" w:author="NPRR1114" w:date="2022-02-11T09:02:00Z">
                <w:rPr>
                  <w:rFonts w:ascii="Cambria Math" w:hAnsi="Cambria Math"/>
                </w:rPr>
                <m:t>d</m:t>
              </w:ins>
            </m:r>
          </m:sub>
          <m:sup/>
          <m:e>
            <m:r>
              <w:ins w:id="101" w:author="NPRR1114" w:date="2022-02-11T09:02:00Z">
                <w:rPr>
                  <w:rFonts w:ascii="Cambria Math" w:hAnsi="Cambria Math"/>
                </w:rPr>
                <m:t>(</m:t>
              </w:ins>
            </m:r>
          </m:e>
        </m:nary>
      </m:oMath>
      <w:ins w:id="102" w:author="NPRR1114" w:date="2022-02-11T09:02:00Z">
        <w:r>
          <w:t xml:space="preserve">DQSELSERTAML </w:t>
        </w:r>
        <w:r w:rsidRPr="00E15B17">
          <w:rPr>
            <w:i/>
            <w:vertAlign w:val="subscript"/>
          </w:rPr>
          <w:t>q</w:t>
        </w:r>
        <w:r>
          <w:rPr>
            <w:i/>
            <w:vertAlign w:val="subscript"/>
          </w:rPr>
          <w:t>, d</w:t>
        </w:r>
        <w:r w:rsidRPr="00E70669">
          <w:rPr>
            <w:iCs/>
          </w:rPr>
          <w:t>)</w:t>
        </w:r>
      </w:ins>
    </w:p>
    <w:p w14:paraId="717B62D1" w14:textId="77777777" w:rsidR="00883654" w:rsidRDefault="00883654" w:rsidP="00883654">
      <w:pPr>
        <w:spacing w:after="240"/>
        <w:ind w:firstLine="720"/>
        <w:rPr>
          <w:ins w:id="103" w:author="NPRR1114" w:date="2022-02-11T09:02:00Z"/>
          <w:iCs/>
        </w:rPr>
      </w:pPr>
      <w:ins w:id="104" w:author="NPRR1114" w:date="2022-02-11T09:02:00Z">
        <w:r>
          <w:rPr>
            <w:iCs/>
          </w:rPr>
          <w:t xml:space="preserve">MERCOTQSELSERTAML </w:t>
        </w:r>
        <w:r>
          <w:rPr>
            <w:i/>
            <w:vertAlign w:val="subscript"/>
          </w:rPr>
          <w:t>o</w:t>
        </w:r>
        <w:r w:rsidRPr="005B28A8">
          <w:rPr>
            <w:i/>
            <w:vertAlign w:val="subscript"/>
          </w:rPr>
          <w:t>m</w:t>
        </w:r>
        <w:r>
          <w:rPr>
            <w:iCs/>
          </w:rPr>
          <w:t xml:space="preserve"> = </w:t>
        </w:r>
      </w:ins>
      <m:oMath>
        <m:nary>
          <m:naryPr>
            <m:chr m:val="∑"/>
            <m:grow m:val="1"/>
            <m:ctrlPr>
              <w:ins w:id="105" w:author="NPRR1114" w:date="2022-02-11T09:02:00Z">
                <w:rPr>
                  <w:rFonts w:ascii="Cambria Math" w:hAnsi="Cambria Math"/>
                  <w:iCs/>
                  <w:lang w:val="sv-SE"/>
                </w:rPr>
              </w:ins>
            </m:ctrlPr>
          </m:naryPr>
          <m:sub>
            <m:r>
              <w:ins w:id="106" w:author="NPRR1114" w:date="2022-02-11T09:02:00Z">
                <w:rPr>
                  <w:rFonts w:ascii="Cambria Math" w:eastAsia="Cambria Math" w:hAnsi="Cambria Math" w:cs="Cambria Math"/>
                  <w:lang w:val="sv-SE"/>
                </w:rPr>
                <m:t>q,  d</m:t>
              </w:ins>
            </m:r>
          </m:sub>
          <m:sup>
            <m:r>
              <w:ins w:id="107" w:author="NPRR1114" w:date="2022-02-11T09:02:00Z">
                <w:rPr>
                  <w:rFonts w:ascii="Cambria Math" w:hAnsi="Cambria Math"/>
                  <w:lang w:val="sv-SE"/>
                </w:rPr>
                <m:t xml:space="preserve"> </m:t>
              </w:ins>
            </m:r>
          </m:sup>
          <m:e>
            <m:r>
              <w:ins w:id="108" w:author="NPRR1114" w:date="2022-02-11T09:02:00Z">
                <w:rPr>
                  <w:rFonts w:ascii="Cambria Math" w:hAnsi="Cambria Math"/>
                  <w:lang w:val="sv-SE"/>
                </w:rPr>
                <m:t>(</m:t>
              </w:ins>
            </m:r>
          </m:e>
        </m:nary>
      </m:oMath>
      <w:ins w:id="109" w:author="NPRR1114" w:date="2022-02-11T09:02:00Z">
        <w:r>
          <w:t xml:space="preserve">DQSELSERTAML </w:t>
        </w:r>
        <w:r w:rsidRPr="00E15B17">
          <w:rPr>
            <w:i/>
            <w:vertAlign w:val="subscript"/>
          </w:rPr>
          <w:t>q</w:t>
        </w:r>
        <w:r>
          <w:rPr>
            <w:i/>
            <w:vertAlign w:val="subscript"/>
          </w:rPr>
          <w:t>, d</w:t>
        </w:r>
        <w:r w:rsidRPr="00E70669">
          <w:rPr>
            <w:iCs/>
          </w:rPr>
          <w:t>)</w:t>
        </w:r>
      </w:ins>
    </w:p>
    <w:p w14:paraId="258AD9B3" w14:textId="77777777" w:rsidR="00883654" w:rsidRDefault="00883654" w:rsidP="00883654">
      <w:pPr>
        <w:pStyle w:val="BodyTextNumbered"/>
        <w:spacing w:after="0"/>
        <w:rPr>
          <w:ins w:id="110" w:author="NPRR1114" w:date="2022-02-11T09:02:00Z"/>
        </w:rPr>
      </w:pPr>
      <w:ins w:id="111" w:author="NPRR1114" w:date="2022-02-11T09:02:00Z">
        <w:r w:rsidRPr="006F6F17">
          <w:t>The above variables are defined as follows:</w:t>
        </w:r>
      </w:ins>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83"/>
        <w:gridCol w:w="861"/>
        <w:gridCol w:w="5746"/>
      </w:tblGrid>
      <w:tr w:rsidR="00883654" w:rsidRPr="00BE4766" w14:paraId="7D1DB811" w14:textId="77777777" w:rsidTr="00817D62">
        <w:trPr>
          <w:trHeight w:val="351"/>
          <w:tblHeader/>
          <w:ins w:id="112" w:author="NPRR1114" w:date="2022-02-11T09:02:00Z"/>
        </w:trPr>
        <w:tc>
          <w:tcPr>
            <w:tcW w:w="2483" w:type="dxa"/>
          </w:tcPr>
          <w:p w14:paraId="5ACE5F8C" w14:textId="77777777" w:rsidR="00883654" w:rsidRPr="00BE4766" w:rsidRDefault="00883654" w:rsidP="00817D62">
            <w:pPr>
              <w:pStyle w:val="TableHead"/>
              <w:rPr>
                <w:ins w:id="113" w:author="NPRR1114" w:date="2022-02-11T09:02:00Z"/>
              </w:rPr>
            </w:pPr>
            <w:ins w:id="114" w:author="NPRR1114" w:date="2022-02-11T09:02:00Z">
              <w:r w:rsidRPr="00BE4766">
                <w:t>Variable</w:t>
              </w:r>
            </w:ins>
          </w:p>
        </w:tc>
        <w:tc>
          <w:tcPr>
            <w:tcW w:w="861" w:type="dxa"/>
          </w:tcPr>
          <w:p w14:paraId="3A346E8D" w14:textId="77777777" w:rsidR="00883654" w:rsidRPr="00BE4766" w:rsidRDefault="00883654" w:rsidP="00817D62">
            <w:pPr>
              <w:pStyle w:val="TableHead"/>
              <w:rPr>
                <w:ins w:id="115" w:author="NPRR1114" w:date="2022-02-11T09:02:00Z"/>
              </w:rPr>
            </w:pPr>
            <w:ins w:id="116" w:author="NPRR1114" w:date="2022-02-11T09:02:00Z">
              <w:r w:rsidRPr="00BE4766">
                <w:t>Unit</w:t>
              </w:r>
            </w:ins>
          </w:p>
        </w:tc>
        <w:tc>
          <w:tcPr>
            <w:tcW w:w="5746" w:type="dxa"/>
          </w:tcPr>
          <w:p w14:paraId="0881F842" w14:textId="77777777" w:rsidR="00883654" w:rsidRPr="00BE4766" w:rsidRDefault="00883654" w:rsidP="00817D62">
            <w:pPr>
              <w:pStyle w:val="TableHead"/>
              <w:rPr>
                <w:ins w:id="117" w:author="NPRR1114" w:date="2022-02-11T09:02:00Z"/>
              </w:rPr>
            </w:pPr>
            <w:ins w:id="118" w:author="NPRR1114" w:date="2022-02-11T09:02:00Z">
              <w:r w:rsidRPr="00BE4766">
                <w:t>Description</w:t>
              </w:r>
            </w:ins>
          </w:p>
        </w:tc>
      </w:tr>
      <w:tr w:rsidR="00883654" w:rsidRPr="00BE4766" w14:paraId="28324199" w14:textId="77777777" w:rsidTr="00817D62">
        <w:trPr>
          <w:trHeight w:val="519"/>
          <w:ins w:id="119" w:author="NPRR1114" w:date="2022-02-11T09:02:00Z"/>
        </w:trPr>
        <w:tc>
          <w:tcPr>
            <w:tcW w:w="2483" w:type="dxa"/>
          </w:tcPr>
          <w:p w14:paraId="782B57F0" w14:textId="77777777" w:rsidR="00883654" w:rsidRDefault="00883654" w:rsidP="00817D62">
            <w:pPr>
              <w:pStyle w:val="TableBody"/>
              <w:rPr>
                <w:ins w:id="120" w:author="NPRR1114" w:date="2022-02-11T09:02:00Z"/>
              </w:rPr>
            </w:pPr>
            <w:ins w:id="121" w:author="NPRR1114" w:date="2022-02-11T09:02:00Z">
              <w:r>
                <w:t>LASUCCE</w:t>
              </w:r>
              <w:r w:rsidRPr="0089287F">
                <w:rPr>
                  <w:i/>
                  <w:iCs w:val="0"/>
                  <w:vertAlign w:val="subscript"/>
                </w:rPr>
                <w:t xml:space="preserve"> cp</w:t>
              </w:r>
            </w:ins>
          </w:p>
        </w:tc>
        <w:tc>
          <w:tcPr>
            <w:tcW w:w="861" w:type="dxa"/>
          </w:tcPr>
          <w:p w14:paraId="31D98474" w14:textId="77777777" w:rsidR="00883654" w:rsidRPr="00BE4766" w:rsidRDefault="00883654" w:rsidP="00817D62">
            <w:pPr>
              <w:pStyle w:val="TableBody"/>
              <w:rPr>
                <w:ins w:id="122" w:author="NPRR1114" w:date="2022-02-11T09:02:00Z"/>
              </w:rPr>
            </w:pPr>
            <w:ins w:id="123" w:author="NPRR1114" w:date="2022-02-11T09:02:00Z">
              <w:r>
                <w:t>$</w:t>
              </w:r>
            </w:ins>
          </w:p>
        </w:tc>
        <w:tc>
          <w:tcPr>
            <w:tcW w:w="5746" w:type="dxa"/>
          </w:tcPr>
          <w:p w14:paraId="00BB3022" w14:textId="77777777" w:rsidR="00883654" w:rsidRPr="00A42A49" w:rsidRDefault="00883654" w:rsidP="00817D62">
            <w:pPr>
              <w:pStyle w:val="TableBody"/>
              <w:rPr>
                <w:ins w:id="124" w:author="NPRR1114" w:date="2022-02-11T09:02:00Z"/>
                <w:i/>
                <w:iCs w:val="0"/>
              </w:rPr>
            </w:pPr>
            <w:ins w:id="125" w:author="NPRR1114" w:date="2022-02-11T09:02:00Z">
              <w:r>
                <w:rPr>
                  <w:i/>
                  <w:iCs w:val="0"/>
                </w:rPr>
                <w:t xml:space="preserve">Load-Allocated Securitization Uplift Charge Credit Exposure – </w:t>
              </w:r>
              <w:r>
                <w:t>E</w:t>
              </w:r>
              <w:r w:rsidRPr="000C619E">
                <w:t xml:space="preserve">stimated forward exposure representing unbilled Securitization </w:t>
              </w:r>
              <w:r>
                <w:t xml:space="preserve">Uplift Charge Initial Invoices for Counter-Party </w:t>
              </w:r>
              <w:r w:rsidRPr="005F4749">
                <w:rPr>
                  <w:i/>
                  <w:iCs w:val="0"/>
                </w:rPr>
                <w:t>cp</w:t>
              </w:r>
              <w:r>
                <w:t xml:space="preserve"> </w:t>
              </w:r>
              <w:r w:rsidRPr="005E3879">
                <w:t>for</w:t>
              </w:r>
              <w:r w:rsidRPr="005F4749">
                <w:rPr>
                  <w:i/>
                  <w:iCs w:val="0"/>
                </w:rPr>
                <w:t xml:space="preserve"> nfmu </w:t>
              </w:r>
              <w:r w:rsidRPr="000C619E">
                <w:t>months</w:t>
              </w:r>
              <w:r>
                <w:t>.</w:t>
              </w:r>
            </w:ins>
          </w:p>
        </w:tc>
      </w:tr>
      <w:tr w:rsidR="00883654" w:rsidRPr="00BE4766" w14:paraId="0982B885" w14:textId="77777777" w:rsidTr="00817D62">
        <w:trPr>
          <w:trHeight w:val="519"/>
          <w:ins w:id="126" w:author="NPRR1114" w:date="2022-02-11T09:02:00Z"/>
        </w:trPr>
        <w:tc>
          <w:tcPr>
            <w:tcW w:w="2483" w:type="dxa"/>
          </w:tcPr>
          <w:p w14:paraId="2B0B5BBB" w14:textId="77777777" w:rsidR="00883654" w:rsidRDefault="00883654" w:rsidP="00817D62">
            <w:pPr>
              <w:pStyle w:val="TableBody"/>
              <w:rPr>
                <w:ins w:id="127" w:author="NPRR1114" w:date="2022-02-11T09:02:00Z"/>
              </w:rPr>
            </w:pPr>
            <w:ins w:id="128" w:author="NPRR1114" w:date="2022-02-11T09:02:00Z">
              <w:r>
                <w:t>CPM</w:t>
              </w:r>
              <w:r w:rsidRPr="00114E4D">
                <w:t>QSELSELRS</w:t>
              </w:r>
              <w:r>
                <w:rPr>
                  <w:i/>
                  <w:vertAlign w:val="subscript"/>
                </w:rPr>
                <w:t xml:space="preserve"> cp, om</w:t>
              </w:r>
              <w:r w:rsidRPr="00114E4D" w:rsidDel="00114E4D">
                <w:t xml:space="preserve"> </w:t>
              </w:r>
              <w:r>
                <w:rPr>
                  <w:i/>
                  <w:vertAlign w:val="subscript"/>
                </w:rPr>
                <w:t>, las</w:t>
              </w:r>
            </w:ins>
          </w:p>
        </w:tc>
        <w:tc>
          <w:tcPr>
            <w:tcW w:w="861" w:type="dxa"/>
          </w:tcPr>
          <w:p w14:paraId="6DCAEF68" w14:textId="77777777" w:rsidR="00883654" w:rsidRPr="00BE4766" w:rsidRDefault="00883654" w:rsidP="00817D62">
            <w:pPr>
              <w:pStyle w:val="TableBody"/>
              <w:rPr>
                <w:ins w:id="129" w:author="NPRR1114" w:date="2022-02-11T09:02:00Z"/>
              </w:rPr>
            </w:pPr>
            <w:ins w:id="130" w:author="NPRR1114" w:date="2022-02-11T09:02:00Z">
              <w:r>
                <w:t>none</w:t>
              </w:r>
            </w:ins>
          </w:p>
        </w:tc>
        <w:tc>
          <w:tcPr>
            <w:tcW w:w="5746" w:type="dxa"/>
          </w:tcPr>
          <w:p w14:paraId="1D4F6281" w14:textId="77777777" w:rsidR="00883654" w:rsidRPr="00032683" w:rsidRDefault="00883654" w:rsidP="00817D62">
            <w:pPr>
              <w:pStyle w:val="TableBody"/>
              <w:rPr>
                <w:ins w:id="131" w:author="NPRR1114" w:date="2022-02-11T09:02:00Z"/>
                <w:i/>
                <w:iCs w:val="0"/>
              </w:rPr>
            </w:pPr>
            <w:ins w:id="132" w:author="NPRR1114" w:date="2022-02-11T09:02:00Z">
              <w:r>
                <w:rPr>
                  <w:i/>
                  <w:iCs w:val="0"/>
                </w:rPr>
                <w:t xml:space="preserve">Counter-Party Monthly </w:t>
              </w:r>
              <w:r w:rsidRPr="00EA11BE">
                <w:rPr>
                  <w:i/>
                  <w:iCs w:val="0"/>
                </w:rPr>
                <w:t>QSE</w:t>
              </w:r>
              <w:r>
                <w:rPr>
                  <w:i/>
                  <w:iCs w:val="0"/>
                </w:rPr>
                <w:t xml:space="preserve"> Non-Opted-Out</w:t>
              </w:r>
              <w:r w:rsidRPr="00EA11BE">
                <w:rPr>
                  <w:i/>
                  <w:iCs w:val="0"/>
                </w:rPr>
                <w:t xml:space="preserve"> LSE Load Ratio Share</w:t>
              </w:r>
              <w:r>
                <w:rPr>
                  <w:i/>
                </w:rPr>
                <w:t xml:space="preserve"> — </w:t>
              </w:r>
              <w:r>
                <w:rPr>
                  <w:iCs w:val="0"/>
                </w:rPr>
                <w:t xml:space="preserve">MQSELSELRS for all the QSEs represented by the Counter-Party </w:t>
              </w:r>
              <w:r w:rsidRPr="00E35090">
                <w:rPr>
                  <w:i/>
                </w:rPr>
                <w:t>cp</w:t>
              </w:r>
              <w:r>
                <w:rPr>
                  <w:iCs w:val="0"/>
                </w:rPr>
                <w:t xml:space="preserve"> representing the daily</w:t>
              </w:r>
              <w:r w:rsidRPr="00EA11BE">
                <w:t xml:space="preserve"> ratio</w:t>
              </w:r>
              <w:r>
                <w:t>s</w:t>
              </w:r>
              <w:r w:rsidRPr="00EA11BE">
                <w:t xml:space="preserve"> of Adjusted Metered Load to the total Adjusted Metered Load, </w:t>
              </w:r>
              <w:r w:rsidRPr="00143840">
                <w:t xml:space="preserve">excluding the </w:t>
              </w:r>
              <w:r w:rsidRPr="005A726F">
                <w:t xml:space="preserve">Adjusted Metered Load </w:t>
              </w:r>
              <w:r w:rsidRPr="00143840">
                <w:t>for Securitization Uplift Charge Opt-Out Entities and DC Tie exports</w:t>
              </w:r>
              <w:r w:rsidRPr="00EA11BE">
                <w:t>, for a QSE</w:t>
              </w:r>
              <w:r>
                <w:t>,</w:t>
              </w:r>
              <w:r w:rsidRPr="00EA11BE">
                <w:t xml:space="preserve"> for </w:t>
              </w:r>
              <w:r>
                <w:t xml:space="preserve">all </w:t>
              </w:r>
              <w:r w:rsidRPr="00EA11BE">
                <w:t>the Operating Day</w:t>
              </w:r>
              <w:r>
                <w:t xml:space="preserve">s </w:t>
              </w:r>
              <w:r w:rsidRPr="00F9103E">
                <w:rPr>
                  <w:i/>
                  <w:iCs w:val="0"/>
                </w:rPr>
                <w:t>d</w:t>
              </w:r>
              <w:r>
                <w:rPr>
                  <w:i/>
                  <w:iCs w:val="0"/>
                </w:rPr>
                <w:t xml:space="preserve"> </w:t>
              </w:r>
              <w:r>
                <w:t xml:space="preserve">in the operating month </w:t>
              </w:r>
              <w:r>
                <w:rPr>
                  <w:i/>
                  <w:iCs w:val="0"/>
                </w:rPr>
                <w:t>o</w:t>
              </w:r>
              <w:r w:rsidRPr="00DC51CF">
                <w:rPr>
                  <w:i/>
                  <w:iCs w:val="0"/>
                </w:rPr>
                <w:t>m</w:t>
              </w:r>
              <w:r>
                <w:rPr>
                  <w:i/>
                  <w:iCs w:val="0"/>
                </w:rPr>
                <w:t xml:space="preserve"> </w:t>
              </w:r>
              <w:r>
                <w:t xml:space="preserve">for the Settlement Type </w:t>
              </w:r>
              <w:r w:rsidRPr="00DC51CF">
                <w:rPr>
                  <w:i/>
                  <w:iCs w:val="0"/>
                </w:rPr>
                <w:t>las</w:t>
              </w:r>
              <w:r w:rsidRPr="00EA11BE">
                <w:t xml:space="preserve">.  </w:t>
              </w:r>
            </w:ins>
          </w:p>
        </w:tc>
      </w:tr>
      <w:tr w:rsidR="00E72E22" w:rsidRPr="00BE4766" w14:paraId="1B0FBDC3" w14:textId="77777777" w:rsidTr="00817D62">
        <w:trPr>
          <w:trHeight w:val="519"/>
          <w:ins w:id="133" w:author="ERCOT" w:date="2022-02-11T09:17:00Z"/>
        </w:trPr>
        <w:tc>
          <w:tcPr>
            <w:tcW w:w="2483" w:type="dxa"/>
          </w:tcPr>
          <w:p w14:paraId="60809973" w14:textId="6EA5554C" w:rsidR="00E72E22" w:rsidRDefault="00E72E22" w:rsidP="00E72E22">
            <w:pPr>
              <w:pStyle w:val="TableBody"/>
              <w:rPr>
                <w:ins w:id="134" w:author="ERCOT" w:date="2022-02-11T09:17:00Z"/>
              </w:rPr>
            </w:pPr>
            <w:ins w:id="135" w:author="ERCOT" w:date="2022-02-11T09:17:00Z">
              <w:r>
                <w:t xml:space="preserve">CPIEMLSE </w:t>
              </w:r>
              <w:r w:rsidRPr="0083745D">
                <w:rPr>
                  <w:i/>
                  <w:iCs w:val="0"/>
                  <w:vertAlign w:val="subscript"/>
                </w:rPr>
                <w:t>cp</w:t>
              </w:r>
            </w:ins>
          </w:p>
        </w:tc>
        <w:tc>
          <w:tcPr>
            <w:tcW w:w="861" w:type="dxa"/>
          </w:tcPr>
          <w:p w14:paraId="408BCDAF" w14:textId="57C6397F" w:rsidR="00E72E22" w:rsidRDefault="00E72E22" w:rsidP="00E72E22">
            <w:pPr>
              <w:pStyle w:val="TableBody"/>
              <w:rPr>
                <w:ins w:id="136" w:author="ERCOT" w:date="2022-02-11T09:17:00Z"/>
              </w:rPr>
            </w:pPr>
            <w:ins w:id="137" w:author="ERCOT" w:date="2022-02-11T09:17:00Z">
              <w:r>
                <w:t>MWh</w:t>
              </w:r>
            </w:ins>
          </w:p>
        </w:tc>
        <w:tc>
          <w:tcPr>
            <w:tcW w:w="5746" w:type="dxa"/>
          </w:tcPr>
          <w:p w14:paraId="4E5E848C" w14:textId="54EC8F08" w:rsidR="00E72E22" w:rsidRDefault="00E72E22" w:rsidP="00E72E22">
            <w:pPr>
              <w:pStyle w:val="TableBody"/>
              <w:rPr>
                <w:ins w:id="138" w:author="ERCOT" w:date="2022-02-11T09:17:00Z"/>
                <w:i/>
                <w:iCs w:val="0"/>
              </w:rPr>
            </w:pPr>
            <w:ins w:id="139" w:author="ERCOT" w:date="2022-02-11T09:17:00Z">
              <w:r>
                <w:rPr>
                  <w:i/>
                  <w:iCs w:val="0"/>
                </w:rPr>
                <w:t xml:space="preserve">Counter-Party Initial Estimated Monthly Non-Opted-Out LSE Load </w:t>
              </w:r>
              <w:r>
                <w:rPr>
                  <w:i/>
                </w:rPr>
                <w:t>—</w:t>
              </w:r>
              <w:r w:rsidRPr="0083745D">
                <w:t xml:space="preserve"> </w:t>
              </w:r>
            </w:ins>
            <w:ins w:id="140" w:author="ERCOT" w:date="2022-02-11T09:18:00Z">
              <w:r>
                <w:t>T</w:t>
              </w:r>
            </w:ins>
            <w:ins w:id="141" w:author="ERCOT" w:date="2022-02-11T09:17:00Z">
              <w:r w:rsidRPr="0083745D">
                <w:t>he average estimated load for a full month provided by a non-opted-out Counter-Party</w:t>
              </w:r>
            </w:ins>
            <w:ins w:id="142" w:author="ERCOT" w:date="2022-02-11T09:18:00Z">
              <w:r w:rsidRPr="00E35090">
                <w:rPr>
                  <w:i/>
                </w:rPr>
                <w:t xml:space="preserve"> cp</w:t>
              </w:r>
            </w:ins>
            <w:ins w:id="143" w:author="ERCOT" w:date="2022-02-11T09:17:00Z">
              <w:r w:rsidRPr="0083745D">
                <w:t xml:space="preserve"> that does not yet have Adjusted Metered Load</w:t>
              </w:r>
            </w:ins>
          </w:p>
        </w:tc>
      </w:tr>
      <w:tr w:rsidR="00E72E22" w:rsidRPr="00BE4766" w14:paraId="14B67249" w14:textId="77777777" w:rsidTr="00817D62">
        <w:trPr>
          <w:trHeight w:val="519"/>
          <w:ins w:id="144" w:author="ERCOT" w:date="2022-02-11T09:16:00Z"/>
        </w:trPr>
        <w:tc>
          <w:tcPr>
            <w:tcW w:w="2483" w:type="dxa"/>
          </w:tcPr>
          <w:p w14:paraId="7AD47E35" w14:textId="7CF5AEB1" w:rsidR="00E72E22" w:rsidRDefault="00E72E22" w:rsidP="00E72E22">
            <w:pPr>
              <w:pStyle w:val="TableBody"/>
              <w:rPr>
                <w:ins w:id="145" w:author="ERCOT" w:date="2022-02-11T09:16:00Z"/>
              </w:rPr>
            </w:pPr>
            <w:ins w:id="146" w:author="ERCOT" w:date="2022-02-11T09:17:00Z">
              <w:r>
                <w:t xml:space="preserve">CPIEMLSELRS </w:t>
              </w:r>
              <w:r>
                <w:rPr>
                  <w:i/>
                  <w:iCs w:val="0"/>
                  <w:vertAlign w:val="subscript"/>
                </w:rPr>
                <w:t>cp</w:t>
              </w:r>
            </w:ins>
          </w:p>
        </w:tc>
        <w:tc>
          <w:tcPr>
            <w:tcW w:w="861" w:type="dxa"/>
          </w:tcPr>
          <w:p w14:paraId="44FAA061" w14:textId="783BC50B" w:rsidR="00E72E22" w:rsidRDefault="00E72E22" w:rsidP="00E72E22">
            <w:pPr>
              <w:pStyle w:val="TableBody"/>
              <w:rPr>
                <w:ins w:id="147" w:author="ERCOT" w:date="2022-02-11T09:16:00Z"/>
              </w:rPr>
            </w:pPr>
            <w:ins w:id="148" w:author="ERCOT" w:date="2022-02-11T09:17:00Z">
              <w:r>
                <w:t>none</w:t>
              </w:r>
            </w:ins>
          </w:p>
        </w:tc>
        <w:tc>
          <w:tcPr>
            <w:tcW w:w="5746" w:type="dxa"/>
          </w:tcPr>
          <w:p w14:paraId="5DE77D15" w14:textId="0B943A75" w:rsidR="00E72E22" w:rsidRDefault="00E72E22" w:rsidP="00E72E22">
            <w:pPr>
              <w:pStyle w:val="TableBody"/>
              <w:rPr>
                <w:ins w:id="149" w:author="ERCOT" w:date="2022-02-11T09:16:00Z"/>
                <w:i/>
                <w:iCs w:val="0"/>
              </w:rPr>
            </w:pPr>
            <w:ins w:id="150" w:author="ERCOT" w:date="2022-02-11T09:17:00Z">
              <w:r>
                <w:rPr>
                  <w:i/>
                  <w:iCs w:val="0"/>
                </w:rPr>
                <w:t xml:space="preserve">Counter-Party Initial Estimated Monthly Non-Opted-Out LSE Load Ratio Share </w:t>
              </w:r>
            </w:ins>
            <w:ins w:id="151" w:author="ERCOT" w:date="2022-02-11T09:18:00Z">
              <w:r>
                <w:rPr>
                  <w:i/>
                </w:rPr>
                <w:t xml:space="preserve">— </w:t>
              </w:r>
            </w:ins>
            <w:ins w:id="152" w:author="ERCOT" w:date="2022-02-11T09:17:00Z">
              <w:r w:rsidRPr="0083745D">
                <w:t xml:space="preserve">The </w:t>
              </w:r>
              <w:r>
                <w:t xml:space="preserve">Load Ratio Share for a Counter-Party </w:t>
              </w:r>
            </w:ins>
            <w:ins w:id="153" w:author="ERCOT" w:date="2022-02-11T09:18:00Z">
              <w:r w:rsidRPr="00E35090">
                <w:rPr>
                  <w:i/>
                </w:rPr>
                <w:t>cp</w:t>
              </w:r>
              <w:r>
                <w:t xml:space="preserve"> </w:t>
              </w:r>
            </w:ins>
            <w:ins w:id="154" w:author="ERCOT" w:date="2022-02-11T09:17:00Z">
              <w:r>
                <w:t>that does not yet have Adjusted Metered Load, computed using</w:t>
              </w:r>
              <w:r w:rsidRPr="0083745D">
                <w:t xml:space="preserve"> CPIEMLSE</w:t>
              </w:r>
              <w:r>
                <w:rPr>
                  <w:iCs w:val="0"/>
                </w:rPr>
                <w:t>.</w:t>
              </w:r>
            </w:ins>
          </w:p>
        </w:tc>
      </w:tr>
      <w:tr w:rsidR="00883654" w:rsidRPr="00BE4766" w14:paraId="3BA7BDD2" w14:textId="77777777" w:rsidTr="00817D62">
        <w:trPr>
          <w:trHeight w:val="519"/>
          <w:ins w:id="155" w:author="NPRR1114" w:date="2022-02-11T09:02:00Z"/>
        </w:trPr>
        <w:tc>
          <w:tcPr>
            <w:tcW w:w="2483" w:type="dxa"/>
          </w:tcPr>
          <w:p w14:paraId="76ED8EFE" w14:textId="77777777" w:rsidR="00883654" w:rsidRDefault="00883654" w:rsidP="00817D62">
            <w:pPr>
              <w:pStyle w:val="TableBody"/>
              <w:rPr>
                <w:ins w:id="156" w:author="NPRR1114" w:date="2022-02-11T09:02:00Z"/>
              </w:rPr>
            </w:pPr>
            <w:ins w:id="157" w:author="NPRR1114" w:date="2022-02-11T09:02:00Z">
              <w:r>
                <w:t>MTSUCDA</w:t>
              </w:r>
            </w:ins>
          </w:p>
        </w:tc>
        <w:tc>
          <w:tcPr>
            <w:tcW w:w="861" w:type="dxa"/>
          </w:tcPr>
          <w:p w14:paraId="1293ADD2" w14:textId="77777777" w:rsidR="00883654" w:rsidRPr="00BE4766" w:rsidRDefault="00883654" w:rsidP="00817D62">
            <w:pPr>
              <w:pStyle w:val="TableBody"/>
              <w:rPr>
                <w:ins w:id="158" w:author="NPRR1114" w:date="2022-02-11T09:02:00Z"/>
              </w:rPr>
            </w:pPr>
            <w:ins w:id="159" w:author="NPRR1114" w:date="2022-02-11T09:02:00Z">
              <w:r>
                <w:t>$</w:t>
              </w:r>
            </w:ins>
          </w:p>
        </w:tc>
        <w:tc>
          <w:tcPr>
            <w:tcW w:w="5746" w:type="dxa"/>
          </w:tcPr>
          <w:p w14:paraId="46801B65" w14:textId="77777777" w:rsidR="00883654" w:rsidRPr="00032683" w:rsidRDefault="00883654" w:rsidP="00817D62">
            <w:pPr>
              <w:pStyle w:val="TableBody"/>
              <w:rPr>
                <w:ins w:id="160" w:author="NPRR1114" w:date="2022-02-11T09:02:00Z"/>
                <w:i/>
                <w:iCs w:val="0"/>
              </w:rPr>
            </w:pPr>
            <w:ins w:id="161" w:author="NPRR1114" w:date="2022-02-11T09:02:00Z">
              <w:r>
                <w:rPr>
                  <w:i/>
                  <w:iCs w:val="0"/>
                </w:rPr>
                <w:t xml:space="preserve">Monthly Total of Securitization Uplift Charge Daily Amounts </w:t>
              </w:r>
              <w:r>
                <w:t xml:space="preserve">–  </w:t>
              </w:r>
              <w:r w:rsidRPr="005F2FA8">
                <w:t>The</w:t>
              </w:r>
              <w:r>
                <w:t xml:space="preserve"> monthly sum of the</w:t>
              </w:r>
              <w:r w:rsidRPr="005F2FA8">
                <w:t xml:space="preserve"> amount</w:t>
              </w:r>
              <w:r>
                <w:t>s</w:t>
              </w:r>
              <w:r w:rsidRPr="005F2FA8">
                <w:t xml:space="preserve"> to be uplifted for </w:t>
              </w:r>
              <w:r>
                <w:t xml:space="preserve">all </w:t>
              </w:r>
              <w:r w:rsidRPr="005F2FA8">
                <w:t>the Operating Day</w:t>
              </w:r>
              <w:r>
                <w:t>s</w:t>
              </w:r>
              <w:r w:rsidRPr="005F2FA8">
                <w:t xml:space="preserve"> </w:t>
              </w:r>
              <w:r w:rsidRPr="00DC51CF">
                <w:rPr>
                  <w:i/>
                  <w:iCs w:val="0"/>
                </w:rPr>
                <w:t>od</w:t>
              </w:r>
              <w:r>
                <w:t xml:space="preserve"> in operating month </w:t>
              </w:r>
              <w:r>
                <w:rPr>
                  <w:i/>
                  <w:iCs w:val="0"/>
                </w:rPr>
                <w:t>om</w:t>
              </w:r>
              <w:r w:rsidRPr="005F2FA8">
                <w:t>.</w:t>
              </w:r>
              <w:r>
                <w:t xml:space="preserve"> </w:t>
              </w:r>
            </w:ins>
          </w:p>
        </w:tc>
      </w:tr>
      <w:tr w:rsidR="00883654" w:rsidRPr="00BE4766" w14:paraId="0F3B3C35" w14:textId="77777777" w:rsidTr="00817D62">
        <w:trPr>
          <w:trHeight w:val="519"/>
          <w:ins w:id="162" w:author="NPRR1114" w:date="2022-02-11T09:02:00Z"/>
        </w:trPr>
        <w:tc>
          <w:tcPr>
            <w:tcW w:w="2483" w:type="dxa"/>
          </w:tcPr>
          <w:p w14:paraId="2D29E9BF" w14:textId="77777777" w:rsidR="00883654" w:rsidRDefault="00883654" w:rsidP="00817D62">
            <w:pPr>
              <w:pStyle w:val="TableBody"/>
              <w:rPr>
                <w:ins w:id="163" w:author="NPRR1114" w:date="2022-02-11T09:02:00Z"/>
              </w:rPr>
            </w:pPr>
            <w:ins w:id="164" w:author="NPRR1114" w:date="2022-02-11T09:02:00Z">
              <w:r>
                <w:t xml:space="preserve">DQSELSERTAML </w:t>
              </w:r>
              <w:r w:rsidRPr="00E15B17">
                <w:rPr>
                  <w:i/>
                  <w:vertAlign w:val="subscript"/>
                </w:rPr>
                <w:t>q</w:t>
              </w:r>
              <w:r>
                <w:rPr>
                  <w:i/>
                  <w:vertAlign w:val="subscript"/>
                </w:rPr>
                <w:t>, d</w:t>
              </w:r>
            </w:ins>
          </w:p>
        </w:tc>
        <w:tc>
          <w:tcPr>
            <w:tcW w:w="861" w:type="dxa"/>
          </w:tcPr>
          <w:p w14:paraId="3BF910AA" w14:textId="1910BAB6" w:rsidR="00883654" w:rsidRDefault="00883654" w:rsidP="00817D62">
            <w:pPr>
              <w:pStyle w:val="TableBody"/>
              <w:rPr>
                <w:ins w:id="165" w:author="NPRR1114" w:date="2022-02-11T09:02:00Z"/>
              </w:rPr>
            </w:pPr>
            <w:ins w:id="166" w:author="NPRR1114" w:date="2022-02-11T09:02:00Z">
              <w:r>
                <w:t>MW</w:t>
              </w:r>
            </w:ins>
            <w:ins w:id="167" w:author="NPRR1114" w:date="2022-02-11T09:20:00Z">
              <w:r w:rsidR="00E72E22">
                <w:t>h</w:t>
              </w:r>
            </w:ins>
          </w:p>
        </w:tc>
        <w:tc>
          <w:tcPr>
            <w:tcW w:w="5746" w:type="dxa"/>
          </w:tcPr>
          <w:p w14:paraId="5D012026" w14:textId="77777777" w:rsidR="00883654" w:rsidRDefault="00883654" w:rsidP="00817D62">
            <w:pPr>
              <w:pStyle w:val="TableBody"/>
              <w:rPr>
                <w:ins w:id="168" w:author="NPRR1114" w:date="2022-02-11T09:02:00Z"/>
                <w:i/>
                <w:iCs w:val="0"/>
              </w:rPr>
            </w:pPr>
            <w:ins w:id="169" w:author="NPRR1114" w:date="2022-02-11T09:02:00Z">
              <w:r>
                <w:rPr>
                  <w:i/>
                </w:rPr>
                <w:t xml:space="preserve">Daily QSE </w:t>
              </w:r>
              <w:r>
                <w:rPr>
                  <w:i/>
                  <w:iCs w:val="0"/>
                </w:rPr>
                <w:t>Non-Opted-Out</w:t>
              </w:r>
              <w:r>
                <w:rPr>
                  <w:i/>
                </w:rPr>
                <w:t xml:space="preserve"> LSE Real-Time Adjusted Metered Load </w:t>
              </w:r>
              <w:r>
                <w:t xml:space="preserve">— The Real-Time Adjusted Metered Load (RTAML) </w:t>
              </w:r>
              <w:r w:rsidRPr="00143840">
                <w:rPr>
                  <w:bCs/>
                </w:rPr>
                <w:t>excluding the RTAML for Securitization Uplift Charge Opt-Out Entities and DC Tie exports</w:t>
              </w:r>
              <w:r>
                <w:t>,</w:t>
              </w:r>
              <w:r>
                <w:rPr>
                  <w:bCs/>
                </w:rPr>
                <w:t xml:space="preserve"> for a QSE </w:t>
              </w:r>
              <w:r>
                <w:rPr>
                  <w:bCs/>
                  <w:i/>
                  <w:iCs w:val="0"/>
                </w:rPr>
                <w:t>q</w:t>
              </w:r>
              <w:r>
                <w:rPr>
                  <w:bCs/>
                </w:rPr>
                <w:t xml:space="preserve">, </w:t>
              </w:r>
              <w:r w:rsidRPr="00EA11BE">
                <w:t>for the Operating Day</w:t>
              </w:r>
              <w:r>
                <w:t xml:space="preserve"> </w:t>
              </w:r>
              <w:r w:rsidRPr="00F9103E">
                <w:rPr>
                  <w:i/>
                  <w:iCs w:val="0"/>
                </w:rPr>
                <w:t>d</w:t>
              </w:r>
              <w:r w:rsidRPr="00EA11BE">
                <w:t>.</w:t>
              </w:r>
            </w:ins>
          </w:p>
        </w:tc>
      </w:tr>
      <w:tr w:rsidR="00883654" w:rsidRPr="00BE4766" w14:paraId="5631FFC5" w14:textId="77777777" w:rsidTr="00817D62">
        <w:trPr>
          <w:trHeight w:val="519"/>
          <w:ins w:id="170" w:author="NPRR1114" w:date="2022-02-11T09:02:00Z"/>
        </w:trPr>
        <w:tc>
          <w:tcPr>
            <w:tcW w:w="2483" w:type="dxa"/>
          </w:tcPr>
          <w:p w14:paraId="6E816E08" w14:textId="77777777" w:rsidR="00883654" w:rsidRDefault="00883654" w:rsidP="00817D62">
            <w:pPr>
              <w:pStyle w:val="TableBody"/>
              <w:rPr>
                <w:ins w:id="171" w:author="NPRR1114" w:date="2022-02-11T09:02:00Z"/>
              </w:rPr>
            </w:pPr>
            <w:ins w:id="172" w:author="NPRR1114" w:date="2022-02-11T09:02:00Z">
              <w:r w:rsidRPr="005B09DE">
                <w:t>MQSELSE</w:t>
              </w:r>
              <w:r>
                <w:rPr>
                  <w:iCs w:val="0"/>
                </w:rPr>
                <w:t>LRS</w:t>
              </w:r>
              <w:r w:rsidRPr="005B09DE">
                <w:t xml:space="preserve"> </w:t>
              </w:r>
              <w:r w:rsidRPr="005B09DE">
                <w:rPr>
                  <w:i/>
                  <w:vertAlign w:val="subscript"/>
                </w:rPr>
                <w:t xml:space="preserve">q, </w:t>
              </w:r>
              <w:r>
                <w:rPr>
                  <w:i/>
                  <w:iCs w:val="0"/>
                  <w:vertAlign w:val="subscript"/>
                </w:rPr>
                <w:t>o</w:t>
              </w:r>
              <w:r w:rsidRPr="005B09DE">
                <w:rPr>
                  <w:i/>
                  <w:vertAlign w:val="subscript"/>
                </w:rPr>
                <w:t>m</w:t>
              </w:r>
            </w:ins>
          </w:p>
        </w:tc>
        <w:tc>
          <w:tcPr>
            <w:tcW w:w="861" w:type="dxa"/>
          </w:tcPr>
          <w:p w14:paraId="76670C42" w14:textId="5678066A" w:rsidR="00883654" w:rsidRDefault="00E72E22" w:rsidP="00817D62">
            <w:pPr>
              <w:pStyle w:val="TableBody"/>
              <w:rPr>
                <w:ins w:id="173" w:author="NPRR1114" w:date="2022-02-11T09:02:00Z"/>
              </w:rPr>
            </w:pPr>
            <w:ins w:id="174" w:author="NPRR1114" w:date="2022-02-11T09:20:00Z">
              <w:r>
                <w:t>n</w:t>
              </w:r>
            </w:ins>
            <w:ins w:id="175" w:author="NPRR1114" w:date="2022-02-11T09:02:00Z">
              <w:r w:rsidR="00883654">
                <w:t>one</w:t>
              </w:r>
            </w:ins>
          </w:p>
        </w:tc>
        <w:tc>
          <w:tcPr>
            <w:tcW w:w="5746" w:type="dxa"/>
          </w:tcPr>
          <w:p w14:paraId="6A4E3AC8" w14:textId="77777777" w:rsidR="00883654" w:rsidRDefault="00883654" w:rsidP="00817D62">
            <w:pPr>
              <w:pStyle w:val="TableBody"/>
              <w:rPr>
                <w:ins w:id="176" w:author="NPRR1114" w:date="2022-02-11T09:02:00Z"/>
                <w:i/>
                <w:iCs w:val="0"/>
              </w:rPr>
            </w:pPr>
            <w:ins w:id="177" w:author="NPRR1114" w:date="2022-02-11T09:02:00Z">
              <w:r>
                <w:rPr>
                  <w:i/>
                  <w:iCs w:val="0"/>
                </w:rPr>
                <w:t>Monthly</w:t>
              </w:r>
              <w:r w:rsidRPr="00EA11BE">
                <w:rPr>
                  <w:i/>
                  <w:iCs w:val="0"/>
                </w:rPr>
                <w:t xml:space="preserve"> QSE </w:t>
              </w:r>
              <w:r>
                <w:rPr>
                  <w:i/>
                  <w:iCs w:val="0"/>
                </w:rPr>
                <w:t>Non-Opted-Out</w:t>
              </w:r>
              <w:r w:rsidRPr="00EA11BE">
                <w:rPr>
                  <w:i/>
                  <w:iCs w:val="0"/>
                </w:rPr>
                <w:t xml:space="preserve"> LSE Load Ratio Share</w:t>
              </w:r>
              <w:r>
                <w:rPr>
                  <w:i/>
                </w:rPr>
                <w:t xml:space="preserve"> — </w:t>
              </w:r>
              <w:r w:rsidRPr="00EA11BE">
                <w:t>The ratio of Adjusted Metered Load to the total Adjusted Metered Load</w:t>
              </w:r>
              <w:r>
                <w:t>,</w:t>
              </w:r>
              <w:r w:rsidRPr="00EA11BE">
                <w:t xml:space="preserve"> </w:t>
              </w:r>
              <w:r w:rsidRPr="00143840">
                <w:rPr>
                  <w:bCs/>
                </w:rPr>
                <w:t xml:space="preserve">excluding the </w:t>
              </w:r>
              <w:r w:rsidRPr="00EA11BE">
                <w:t xml:space="preserve">Adjusted Metered Load </w:t>
              </w:r>
              <w:r w:rsidRPr="00143840">
                <w:rPr>
                  <w:bCs/>
                </w:rPr>
                <w:t>for Securitization Uplift Charge Opt-Out Entities and DC Tie exports</w:t>
              </w:r>
              <w:r w:rsidRPr="00EA11BE">
                <w:t>, for a QSE</w:t>
              </w:r>
              <w:r>
                <w:rPr>
                  <w:bCs/>
                </w:rPr>
                <w:t xml:space="preserve"> </w:t>
              </w:r>
              <w:r>
                <w:rPr>
                  <w:bCs/>
                  <w:i/>
                  <w:iCs w:val="0"/>
                </w:rPr>
                <w:t>q</w:t>
              </w:r>
              <w:r>
                <w:t>,</w:t>
              </w:r>
              <w:r w:rsidRPr="00EA11BE">
                <w:t xml:space="preserve"> for </w:t>
              </w:r>
              <w:r>
                <w:t xml:space="preserve">all </w:t>
              </w:r>
              <w:r w:rsidRPr="00EA11BE">
                <w:t>the Operating Day</w:t>
              </w:r>
              <w:r>
                <w:t xml:space="preserve">s </w:t>
              </w:r>
              <w:r w:rsidRPr="00F9103E">
                <w:rPr>
                  <w:i/>
                  <w:iCs w:val="0"/>
                </w:rPr>
                <w:t>d</w:t>
              </w:r>
              <w:r>
                <w:rPr>
                  <w:i/>
                  <w:iCs w:val="0"/>
                </w:rPr>
                <w:t xml:space="preserve"> </w:t>
              </w:r>
              <w:r>
                <w:t xml:space="preserve">in the operating month </w:t>
              </w:r>
              <w:r>
                <w:rPr>
                  <w:i/>
                  <w:iCs w:val="0"/>
                </w:rPr>
                <w:t>o</w:t>
              </w:r>
              <w:r w:rsidRPr="00DC51CF">
                <w:rPr>
                  <w:i/>
                  <w:iCs w:val="0"/>
                </w:rPr>
                <w:t>m</w:t>
              </w:r>
              <w:r>
                <w:rPr>
                  <w:i/>
                  <w:iCs w:val="0"/>
                </w:rPr>
                <w:t>.</w:t>
              </w:r>
            </w:ins>
          </w:p>
        </w:tc>
      </w:tr>
      <w:tr w:rsidR="00883654" w:rsidRPr="00BE4766" w14:paraId="36112DB2" w14:textId="77777777" w:rsidTr="00817D62">
        <w:trPr>
          <w:trHeight w:val="519"/>
          <w:ins w:id="178" w:author="NPRR1114" w:date="2022-02-11T09:02:00Z"/>
        </w:trPr>
        <w:tc>
          <w:tcPr>
            <w:tcW w:w="2483" w:type="dxa"/>
          </w:tcPr>
          <w:p w14:paraId="572DFEBC" w14:textId="77777777" w:rsidR="00883654" w:rsidRDefault="00883654" w:rsidP="00817D62">
            <w:pPr>
              <w:pStyle w:val="TableBody"/>
              <w:rPr>
                <w:ins w:id="179" w:author="NPRR1114" w:date="2022-02-11T09:02:00Z"/>
              </w:rPr>
            </w:pPr>
            <w:ins w:id="180" w:author="NPRR1114" w:date="2022-02-11T09:02:00Z">
              <w:r>
                <w:rPr>
                  <w:iCs w:val="0"/>
                </w:rPr>
                <w:t xml:space="preserve">MQSELSERTAML </w:t>
              </w:r>
              <w:r w:rsidRPr="005B28A8">
                <w:rPr>
                  <w:i/>
                  <w:iCs w:val="0"/>
                  <w:vertAlign w:val="subscript"/>
                </w:rPr>
                <w:t xml:space="preserve">q, </w:t>
              </w:r>
              <w:r>
                <w:rPr>
                  <w:i/>
                  <w:vertAlign w:val="subscript"/>
                </w:rPr>
                <w:t>o</w:t>
              </w:r>
              <w:r w:rsidRPr="005B28A8">
                <w:rPr>
                  <w:i/>
                  <w:iCs w:val="0"/>
                  <w:vertAlign w:val="subscript"/>
                </w:rPr>
                <w:t>m</w:t>
              </w:r>
            </w:ins>
          </w:p>
        </w:tc>
        <w:tc>
          <w:tcPr>
            <w:tcW w:w="861" w:type="dxa"/>
          </w:tcPr>
          <w:p w14:paraId="1A9247CB" w14:textId="7EABE541" w:rsidR="00883654" w:rsidRDefault="00E72E22" w:rsidP="00817D62">
            <w:pPr>
              <w:pStyle w:val="TableBody"/>
              <w:rPr>
                <w:ins w:id="181" w:author="NPRR1114" w:date="2022-02-11T09:02:00Z"/>
              </w:rPr>
            </w:pPr>
            <w:ins w:id="182" w:author="NPRR1114" w:date="2022-02-11T09:02:00Z">
              <w:r>
                <w:t>MW</w:t>
              </w:r>
            </w:ins>
            <w:ins w:id="183" w:author="NPRR1114" w:date="2022-02-11T09:20:00Z">
              <w:r>
                <w:t>h</w:t>
              </w:r>
            </w:ins>
          </w:p>
        </w:tc>
        <w:tc>
          <w:tcPr>
            <w:tcW w:w="5746" w:type="dxa"/>
          </w:tcPr>
          <w:p w14:paraId="78D8F3E2" w14:textId="77777777" w:rsidR="00883654" w:rsidRDefault="00883654" w:rsidP="00817D62">
            <w:pPr>
              <w:pStyle w:val="TableBody"/>
              <w:rPr>
                <w:ins w:id="184" w:author="NPRR1114" w:date="2022-02-11T09:02:00Z"/>
                <w:i/>
                <w:iCs w:val="0"/>
              </w:rPr>
            </w:pPr>
            <w:ins w:id="185" w:author="NPRR1114" w:date="2022-02-11T09:02:00Z">
              <w:r>
                <w:rPr>
                  <w:i/>
                </w:rPr>
                <w:t xml:space="preserve">Monthly QSE </w:t>
              </w:r>
              <w:r>
                <w:rPr>
                  <w:i/>
                  <w:iCs w:val="0"/>
                </w:rPr>
                <w:t>Non-Opted-Out</w:t>
              </w:r>
              <w:r>
                <w:rPr>
                  <w:i/>
                </w:rPr>
                <w:t xml:space="preserve"> LSE Real-Time Adjusted Metered Load </w:t>
              </w:r>
              <w:r>
                <w:t xml:space="preserve">— The Real-Time Adjusted Metered Load (RTAML) </w:t>
              </w:r>
              <w:r w:rsidRPr="00143840">
                <w:rPr>
                  <w:bCs/>
                </w:rPr>
                <w:t>excluding the RTAML for Securitization Uplift Charge Opt-Out Entities and DC Tie exports</w:t>
              </w:r>
              <w:r>
                <w:t>,</w:t>
              </w:r>
              <w:r w:rsidDel="003203A4">
                <w:rPr>
                  <w:bCs/>
                </w:rPr>
                <w:t xml:space="preserve"> </w:t>
              </w:r>
              <w:r>
                <w:rPr>
                  <w:bCs/>
                </w:rPr>
                <w:t xml:space="preserve">for a QSE </w:t>
              </w:r>
              <w:r>
                <w:rPr>
                  <w:bCs/>
                  <w:i/>
                  <w:iCs w:val="0"/>
                </w:rPr>
                <w:t>q</w:t>
              </w:r>
              <w:r>
                <w:rPr>
                  <w:bCs/>
                </w:rPr>
                <w:t xml:space="preserve">, </w:t>
              </w:r>
              <w:r w:rsidRPr="00EA11BE">
                <w:t xml:space="preserve">for </w:t>
              </w:r>
              <w:r>
                <w:t xml:space="preserve">all </w:t>
              </w:r>
              <w:r w:rsidRPr="00EA11BE">
                <w:t>the Operating Day</w:t>
              </w:r>
              <w:r>
                <w:t xml:space="preserve">s </w:t>
              </w:r>
              <w:r w:rsidRPr="00F9103E">
                <w:rPr>
                  <w:i/>
                  <w:iCs w:val="0"/>
                </w:rPr>
                <w:t>d</w:t>
              </w:r>
              <w:r>
                <w:rPr>
                  <w:i/>
                  <w:iCs w:val="0"/>
                </w:rPr>
                <w:t xml:space="preserve"> </w:t>
              </w:r>
              <w:r>
                <w:t xml:space="preserve">in the operating month </w:t>
              </w:r>
              <w:r>
                <w:rPr>
                  <w:i/>
                  <w:iCs w:val="0"/>
                </w:rPr>
                <w:t>o</w:t>
              </w:r>
              <w:r w:rsidRPr="00DC51CF">
                <w:rPr>
                  <w:i/>
                  <w:iCs w:val="0"/>
                </w:rPr>
                <w:t>m</w:t>
              </w:r>
              <w:r>
                <w:rPr>
                  <w:i/>
                  <w:iCs w:val="0"/>
                </w:rPr>
                <w:t>.</w:t>
              </w:r>
            </w:ins>
          </w:p>
        </w:tc>
      </w:tr>
      <w:tr w:rsidR="00883654" w:rsidRPr="00BE4766" w14:paraId="34C0AEE9" w14:textId="77777777" w:rsidTr="00817D62">
        <w:trPr>
          <w:trHeight w:val="519"/>
          <w:ins w:id="186" w:author="NPRR1114" w:date="2022-02-11T09:02:00Z"/>
        </w:trPr>
        <w:tc>
          <w:tcPr>
            <w:tcW w:w="2483" w:type="dxa"/>
          </w:tcPr>
          <w:p w14:paraId="4C12E499" w14:textId="77777777" w:rsidR="00883654" w:rsidRDefault="00883654" w:rsidP="00817D62">
            <w:pPr>
              <w:pStyle w:val="TableBody"/>
              <w:rPr>
                <w:ins w:id="187" w:author="NPRR1114" w:date="2022-02-11T09:02:00Z"/>
              </w:rPr>
            </w:pPr>
            <w:ins w:id="188" w:author="NPRR1114" w:date="2022-02-11T09:02:00Z">
              <w:r>
                <w:rPr>
                  <w:iCs w:val="0"/>
                </w:rPr>
                <w:t xml:space="preserve">MERCOTQSELSERTAML </w:t>
              </w:r>
              <w:r>
                <w:rPr>
                  <w:i/>
                  <w:vertAlign w:val="subscript"/>
                </w:rPr>
                <w:t>o</w:t>
              </w:r>
              <w:r w:rsidRPr="005B28A8">
                <w:rPr>
                  <w:i/>
                  <w:iCs w:val="0"/>
                  <w:vertAlign w:val="subscript"/>
                </w:rPr>
                <w:t>m</w:t>
              </w:r>
            </w:ins>
          </w:p>
        </w:tc>
        <w:tc>
          <w:tcPr>
            <w:tcW w:w="861" w:type="dxa"/>
          </w:tcPr>
          <w:p w14:paraId="0BD8A0BF" w14:textId="42CF8E41" w:rsidR="00883654" w:rsidRDefault="00883654" w:rsidP="00817D62">
            <w:pPr>
              <w:pStyle w:val="TableBody"/>
              <w:rPr>
                <w:ins w:id="189" w:author="NPRR1114" w:date="2022-02-11T09:02:00Z"/>
              </w:rPr>
            </w:pPr>
            <w:ins w:id="190" w:author="NPRR1114" w:date="2022-02-11T09:02:00Z">
              <w:r>
                <w:t>MW</w:t>
              </w:r>
            </w:ins>
            <w:ins w:id="191" w:author="NPRR1114" w:date="2022-02-11T09:20:00Z">
              <w:r w:rsidR="00E72E22">
                <w:t>h</w:t>
              </w:r>
            </w:ins>
          </w:p>
        </w:tc>
        <w:tc>
          <w:tcPr>
            <w:tcW w:w="5746" w:type="dxa"/>
          </w:tcPr>
          <w:p w14:paraId="109B66BA" w14:textId="77777777" w:rsidR="00883654" w:rsidRDefault="00883654" w:rsidP="00817D62">
            <w:pPr>
              <w:pStyle w:val="TableBody"/>
              <w:rPr>
                <w:ins w:id="192" w:author="NPRR1114" w:date="2022-02-11T09:02:00Z"/>
                <w:i/>
                <w:iCs w:val="0"/>
              </w:rPr>
            </w:pPr>
            <w:ins w:id="193" w:author="NPRR1114" w:date="2022-02-11T09:02:00Z">
              <w:r>
                <w:rPr>
                  <w:i/>
                </w:rPr>
                <w:t xml:space="preserve">Monthly ERCOT QSE </w:t>
              </w:r>
              <w:r>
                <w:rPr>
                  <w:i/>
                  <w:iCs w:val="0"/>
                </w:rPr>
                <w:t>Non-Opted-Out</w:t>
              </w:r>
              <w:r>
                <w:rPr>
                  <w:i/>
                </w:rPr>
                <w:t xml:space="preserve"> LSE Real-Time Adjusted Metered Load </w:t>
              </w:r>
              <w:r>
                <w:t xml:space="preserve">— The ERCOT total Real-Time Adjusted Metered Load (RTAML) </w:t>
              </w:r>
              <w:r w:rsidRPr="00143840">
                <w:rPr>
                  <w:bCs/>
                </w:rPr>
                <w:t>excluding the RTAML for Securitization Uplift Charge Opt-Out Entities and DC Tie exports</w:t>
              </w:r>
              <w:r>
                <w:t>,</w:t>
              </w:r>
              <w:r w:rsidDel="003203A4">
                <w:rPr>
                  <w:bCs/>
                </w:rPr>
                <w:t xml:space="preserve"> </w:t>
              </w:r>
              <w:r w:rsidRPr="00EA11BE">
                <w:t xml:space="preserve">for </w:t>
              </w:r>
              <w:r>
                <w:t xml:space="preserve">all </w:t>
              </w:r>
              <w:r w:rsidRPr="00EA11BE">
                <w:t>the Operating Day</w:t>
              </w:r>
              <w:r>
                <w:t xml:space="preserve">s </w:t>
              </w:r>
              <w:r w:rsidRPr="00F9103E">
                <w:rPr>
                  <w:i/>
                  <w:iCs w:val="0"/>
                </w:rPr>
                <w:t>d</w:t>
              </w:r>
              <w:r>
                <w:rPr>
                  <w:i/>
                  <w:iCs w:val="0"/>
                </w:rPr>
                <w:t xml:space="preserve"> </w:t>
              </w:r>
              <w:r>
                <w:t xml:space="preserve">in the operating month </w:t>
              </w:r>
              <w:r>
                <w:rPr>
                  <w:i/>
                  <w:iCs w:val="0"/>
                </w:rPr>
                <w:t>o</w:t>
              </w:r>
              <w:r w:rsidRPr="00DC51CF">
                <w:rPr>
                  <w:i/>
                  <w:iCs w:val="0"/>
                </w:rPr>
                <w:t>m</w:t>
              </w:r>
              <w:r>
                <w:rPr>
                  <w:i/>
                  <w:iCs w:val="0"/>
                </w:rPr>
                <w:t>.</w:t>
              </w:r>
            </w:ins>
          </w:p>
        </w:tc>
      </w:tr>
      <w:tr w:rsidR="00883654" w:rsidRPr="00BE4766" w14:paraId="441F40C2" w14:textId="77777777" w:rsidTr="00817D62">
        <w:trPr>
          <w:trHeight w:val="305"/>
          <w:ins w:id="194" w:author="NPRR1114" w:date="2022-02-11T09:02:00Z"/>
        </w:trPr>
        <w:tc>
          <w:tcPr>
            <w:tcW w:w="2483" w:type="dxa"/>
          </w:tcPr>
          <w:p w14:paraId="5F02E31B" w14:textId="77777777" w:rsidR="00883654" w:rsidRPr="000C619E" w:rsidRDefault="00883654" w:rsidP="00817D62">
            <w:pPr>
              <w:pStyle w:val="TableBody"/>
              <w:rPr>
                <w:ins w:id="195" w:author="NPRR1114" w:date="2022-02-11T09:02:00Z"/>
                <w:i/>
                <w:iCs w:val="0"/>
              </w:rPr>
            </w:pPr>
            <w:ins w:id="196" w:author="NPRR1114" w:date="2022-02-11T09:02:00Z">
              <w:r w:rsidRPr="000C619E">
                <w:rPr>
                  <w:i/>
                  <w:iCs w:val="0"/>
                </w:rPr>
                <w:t>cp</w:t>
              </w:r>
            </w:ins>
          </w:p>
        </w:tc>
        <w:tc>
          <w:tcPr>
            <w:tcW w:w="861" w:type="dxa"/>
          </w:tcPr>
          <w:p w14:paraId="0CCF6112" w14:textId="77777777" w:rsidR="00883654" w:rsidRPr="00BE4766" w:rsidRDefault="00883654" w:rsidP="00817D62">
            <w:pPr>
              <w:pStyle w:val="TableBody"/>
              <w:rPr>
                <w:ins w:id="197" w:author="NPRR1114" w:date="2022-02-11T09:02:00Z"/>
              </w:rPr>
            </w:pPr>
            <w:ins w:id="198" w:author="NPRR1114" w:date="2022-02-11T09:02:00Z">
              <w:r>
                <w:t>none</w:t>
              </w:r>
            </w:ins>
          </w:p>
        </w:tc>
        <w:tc>
          <w:tcPr>
            <w:tcW w:w="5746" w:type="dxa"/>
          </w:tcPr>
          <w:p w14:paraId="0ACBB65A" w14:textId="77777777" w:rsidR="00883654" w:rsidRPr="00DA79F3" w:rsidRDefault="00883654" w:rsidP="00817D62">
            <w:pPr>
              <w:pStyle w:val="TableBody"/>
              <w:rPr>
                <w:ins w:id="199" w:author="NPRR1114" w:date="2022-02-11T09:02:00Z"/>
                <w:i/>
                <w:iCs w:val="0"/>
              </w:rPr>
            </w:pPr>
            <w:ins w:id="200" w:author="NPRR1114" w:date="2022-02-11T09:02:00Z">
              <w:r>
                <w:t>A registered Counter-Party</w:t>
              </w:r>
            </w:ins>
          </w:p>
        </w:tc>
      </w:tr>
      <w:tr w:rsidR="00883654" w:rsidRPr="00BE4766" w14:paraId="2F65FD51" w14:textId="77777777" w:rsidTr="00817D62">
        <w:trPr>
          <w:trHeight w:val="519"/>
          <w:ins w:id="201" w:author="NPRR1114" w:date="2022-02-11T09:02:00Z"/>
        </w:trPr>
        <w:tc>
          <w:tcPr>
            <w:tcW w:w="2483" w:type="dxa"/>
          </w:tcPr>
          <w:p w14:paraId="7E0436CD" w14:textId="77777777" w:rsidR="00883654" w:rsidRDefault="00883654" w:rsidP="00817D62">
            <w:pPr>
              <w:pStyle w:val="TableBody"/>
              <w:rPr>
                <w:ins w:id="202" w:author="NPRR1114" w:date="2022-02-11T09:02:00Z"/>
                <w:i/>
                <w:iCs w:val="0"/>
              </w:rPr>
            </w:pPr>
            <w:ins w:id="203" w:author="NPRR1114" w:date="2022-02-11T09:02:00Z">
              <w:r>
                <w:rPr>
                  <w:i/>
                  <w:iCs w:val="0"/>
                </w:rPr>
                <w:lastRenderedPageBreak/>
                <w:t>om</w:t>
              </w:r>
            </w:ins>
          </w:p>
        </w:tc>
        <w:tc>
          <w:tcPr>
            <w:tcW w:w="861" w:type="dxa"/>
          </w:tcPr>
          <w:p w14:paraId="02B75EFF" w14:textId="77777777" w:rsidR="00883654" w:rsidRDefault="00883654" w:rsidP="00817D62">
            <w:pPr>
              <w:pStyle w:val="TableBody"/>
              <w:rPr>
                <w:ins w:id="204" w:author="NPRR1114" w:date="2022-02-11T09:02:00Z"/>
              </w:rPr>
            </w:pPr>
            <w:ins w:id="205" w:author="NPRR1114" w:date="2022-02-11T09:02:00Z">
              <w:r>
                <w:t>none</w:t>
              </w:r>
            </w:ins>
          </w:p>
        </w:tc>
        <w:tc>
          <w:tcPr>
            <w:tcW w:w="5746" w:type="dxa"/>
          </w:tcPr>
          <w:p w14:paraId="4FC40E50" w14:textId="77777777" w:rsidR="00883654" w:rsidRPr="00B75297" w:rsidRDefault="00883654" w:rsidP="00817D62">
            <w:pPr>
              <w:pStyle w:val="TableBody"/>
              <w:rPr>
                <w:ins w:id="206" w:author="NPRR1114" w:date="2022-02-11T09:02:00Z"/>
              </w:rPr>
            </w:pPr>
            <w:ins w:id="207" w:author="NPRR1114" w:date="2022-02-11T09:02:00Z">
              <w:r>
                <w:rPr>
                  <w:i/>
                  <w:iCs w:val="0"/>
                </w:rPr>
                <w:t>Operating</w:t>
              </w:r>
              <w:r w:rsidRPr="00B75297">
                <w:rPr>
                  <w:i/>
                  <w:iCs w:val="0"/>
                </w:rPr>
                <w:t xml:space="preserve"> Month</w:t>
              </w:r>
              <w:r>
                <w:t xml:space="preserve"> -  </w:t>
              </w:r>
              <w:r w:rsidRPr="00D5709F">
                <w:t xml:space="preserve">the most recent month for which all the daily ratios of Adjusted Metered Load to the total Adjusted Metered Load, </w:t>
              </w:r>
              <w:r w:rsidRPr="00143840">
                <w:t xml:space="preserve">excluding the </w:t>
              </w:r>
              <w:r w:rsidRPr="00D5709F">
                <w:t>Adjusted Metered Load</w:t>
              </w:r>
              <w:r w:rsidRPr="00143840">
                <w:t xml:space="preserve"> for Securitization Uplift Charge Opt-Out Entities and DC Tie exports</w:t>
              </w:r>
              <w:r w:rsidRPr="00D5709F">
                <w:t>, for a QSE are available for all days of the month.</w:t>
              </w:r>
            </w:ins>
          </w:p>
        </w:tc>
      </w:tr>
      <w:tr w:rsidR="00883654" w:rsidRPr="00BE4766" w14:paraId="2D5AF438" w14:textId="77777777" w:rsidTr="00817D62">
        <w:trPr>
          <w:trHeight w:val="519"/>
          <w:ins w:id="208" w:author="NPRR1114" w:date="2022-02-11T09:02:00Z"/>
        </w:trPr>
        <w:tc>
          <w:tcPr>
            <w:tcW w:w="2483" w:type="dxa"/>
          </w:tcPr>
          <w:p w14:paraId="76B3C644" w14:textId="77777777" w:rsidR="00883654" w:rsidRDefault="00883654" w:rsidP="00817D62">
            <w:pPr>
              <w:pStyle w:val="TableBody"/>
              <w:rPr>
                <w:ins w:id="209" w:author="NPRR1114" w:date="2022-02-11T09:02:00Z"/>
                <w:i/>
                <w:iCs w:val="0"/>
              </w:rPr>
            </w:pPr>
            <w:ins w:id="210" w:author="NPRR1114" w:date="2022-02-11T09:02:00Z">
              <w:r>
                <w:rPr>
                  <w:i/>
                  <w:iCs w:val="0"/>
                </w:rPr>
                <w:t>fmu</w:t>
              </w:r>
            </w:ins>
          </w:p>
        </w:tc>
        <w:tc>
          <w:tcPr>
            <w:tcW w:w="861" w:type="dxa"/>
          </w:tcPr>
          <w:p w14:paraId="69CA2798" w14:textId="37479A06" w:rsidR="00883654" w:rsidRDefault="00E72E22" w:rsidP="00817D62">
            <w:pPr>
              <w:pStyle w:val="TableBody"/>
              <w:rPr>
                <w:ins w:id="211" w:author="NPRR1114" w:date="2022-02-11T09:02:00Z"/>
              </w:rPr>
            </w:pPr>
            <w:ins w:id="212" w:author="NPRR1114" w:date="2022-02-11T09:20:00Z">
              <w:r>
                <w:t>n</w:t>
              </w:r>
            </w:ins>
            <w:ins w:id="213" w:author="NPRR1114" w:date="2022-02-11T09:02:00Z">
              <w:r w:rsidR="00883654">
                <w:t>one</w:t>
              </w:r>
            </w:ins>
          </w:p>
        </w:tc>
        <w:tc>
          <w:tcPr>
            <w:tcW w:w="5746" w:type="dxa"/>
          </w:tcPr>
          <w:p w14:paraId="0B5DED08" w14:textId="77777777" w:rsidR="00883654" w:rsidRPr="00B75297" w:rsidDel="006E6B51" w:rsidRDefault="00883654" w:rsidP="00817D62">
            <w:pPr>
              <w:pStyle w:val="TableBody"/>
              <w:rPr>
                <w:ins w:id="214" w:author="NPRR1114" w:date="2022-02-11T09:02:00Z"/>
                <w:i/>
                <w:iCs w:val="0"/>
              </w:rPr>
            </w:pPr>
            <w:ins w:id="215" w:author="NPRR1114" w:date="2022-02-11T09:02:00Z">
              <w:r>
                <w:rPr>
                  <w:i/>
                </w:rPr>
                <w:t xml:space="preserve">Forward Month – </w:t>
              </w:r>
              <w:r>
                <w:t>a month from Securitization Uplift Charge forward months</w:t>
              </w:r>
            </w:ins>
          </w:p>
        </w:tc>
      </w:tr>
      <w:tr w:rsidR="00883654" w:rsidRPr="00BE4766" w14:paraId="3601E1BA" w14:textId="77777777" w:rsidTr="00817D62">
        <w:trPr>
          <w:trHeight w:val="519"/>
          <w:ins w:id="216" w:author="NPRR1114" w:date="2022-02-11T09:02:00Z"/>
        </w:trPr>
        <w:tc>
          <w:tcPr>
            <w:tcW w:w="2483" w:type="dxa"/>
          </w:tcPr>
          <w:p w14:paraId="1557D78C" w14:textId="77777777" w:rsidR="00883654" w:rsidRDefault="00883654" w:rsidP="00817D62">
            <w:pPr>
              <w:pStyle w:val="TableBody"/>
              <w:rPr>
                <w:ins w:id="217" w:author="NPRR1114" w:date="2022-02-11T09:02:00Z"/>
                <w:i/>
                <w:iCs w:val="0"/>
              </w:rPr>
            </w:pPr>
            <w:ins w:id="218" w:author="NPRR1114" w:date="2022-02-11T09:02:00Z">
              <w:r>
                <w:rPr>
                  <w:i/>
                  <w:iCs w:val="0"/>
                </w:rPr>
                <w:t>nfmu</w:t>
              </w:r>
            </w:ins>
          </w:p>
        </w:tc>
        <w:tc>
          <w:tcPr>
            <w:tcW w:w="861" w:type="dxa"/>
          </w:tcPr>
          <w:p w14:paraId="65F4C91C" w14:textId="77777777" w:rsidR="00883654" w:rsidRDefault="00883654" w:rsidP="00817D62">
            <w:pPr>
              <w:pStyle w:val="TableBody"/>
              <w:rPr>
                <w:ins w:id="219" w:author="NPRR1114" w:date="2022-02-11T09:02:00Z"/>
              </w:rPr>
            </w:pPr>
            <w:ins w:id="220" w:author="NPRR1114" w:date="2022-02-11T09:02:00Z">
              <w:r>
                <w:t>none</w:t>
              </w:r>
            </w:ins>
          </w:p>
        </w:tc>
        <w:tc>
          <w:tcPr>
            <w:tcW w:w="5746" w:type="dxa"/>
          </w:tcPr>
          <w:p w14:paraId="7AD41A4C" w14:textId="77777777" w:rsidR="00883654" w:rsidRPr="000C619E" w:rsidRDefault="00883654" w:rsidP="00817D62">
            <w:pPr>
              <w:pStyle w:val="TableBody"/>
              <w:rPr>
                <w:ins w:id="221" w:author="NPRR1114" w:date="2022-02-11T09:02:00Z"/>
                <w:i/>
                <w:iCs w:val="0"/>
              </w:rPr>
            </w:pPr>
            <w:ins w:id="222" w:author="NPRR1114" w:date="2022-02-11T09:02:00Z">
              <w:r>
                <w:rPr>
                  <w:i/>
                  <w:iCs w:val="0"/>
                </w:rPr>
                <w:t>Number of forward months</w:t>
              </w:r>
              <w:r>
                <w:t xml:space="preserve"> – total number of forward months Monthly Securitization Uplift Charge is extrapolated</w:t>
              </w:r>
            </w:ins>
          </w:p>
        </w:tc>
      </w:tr>
      <w:tr w:rsidR="00883654" w:rsidRPr="00BE4766" w14:paraId="3B58FD17" w14:textId="77777777" w:rsidTr="00817D62">
        <w:trPr>
          <w:trHeight w:val="368"/>
          <w:ins w:id="223" w:author="NPRR1114" w:date="2022-02-11T09:02:00Z"/>
        </w:trPr>
        <w:tc>
          <w:tcPr>
            <w:tcW w:w="2483" w:type="dxa"/>
          </w:tcPr>
          <w:p w14:paraId="013D69D3" w14:textId="77777777" w:rsidR="00883654" w:rsidDel="00FB0933" w:rsidRDefault="00883654" w:rsidP="00817D62">
            <w:pPr>
              <w:pStyle w:val="TableBody"/>
              <w:rPr>
                <w:ins w:id="224" w:author="NPRR1114" w:date="2022-02-11T09:02:00Z"/>
                <w:i/>
                <w:iCs w:val="0"/>
              </w:rPr>
            </w:pPr>
            <w:ins w:id="225" w:author="NPRR1114" w:date="2022-02-11T09:02:00Z">
              <w:r>
                <w:rPr>
                  <w:i/>
                  <w:iCs w:val="0"/>
                </w:rPr>
                <w:t>d</w:t>
              </w:r>
            </w:ins>
          </w:p>
        </w:tc>
        <w:tc>
          <w:tcPr>
            <w:tcW w:w="861" w:type="dxa"/>
          </w:tcPr>
          <w:p w14:paraId="2C11818B" w14:textId="77777777" w:rsidR="00883654" w:rsidRDefault="00883654" w:rsidP="00817D62">
            <w:pPr>
              <w:pStyle w:val="TableBody"/>
              <w:rPr>
                <w:ins w:id="226" w:author="NPRR1114" w:date="2022-02-11T09:02:00Z"/>
              </w:rPr>
            </w:pPr>
            <w:ins w:id="227" w:author="NPRR1114" w:date="2022-02-11T09:02:00Z">
              <w:r>
                <w:t>none</w:t>
              </w:r>
            </w:ins>
          </w:p>
        </w:tc>
        <w:tc>
          <w:tcPr>
            <w:tcW w:w="5746" w:type="dxa"/>
          </w:tcPr>
          <w:p w14:paraId="36A38CB0" w14:textId="77777777" w:rsidR="00883654" w:rsidRDefault="00883654" w:rsidP="00817D62">
            <w:pPr>
              <w:pStyle w:val="TableBody"/>
              <w:rPr>
                <w:ins w:id="228" w:author="NPRR1114" w:date="2022-02-11T09:02:00Z"/>
                <w:i/>
                <w:iCs w:val="0"/>
              </w:rPr>
            </w:pPr>
            <w:ins w:id="229" w:author="NPRR1114" w:date="2022-02-11T09:02:00Z">
              <w:r w:rsidRPr="00966520">
                <w:t>An Operating Day</w:t>
              </w:r>
            </w:ins>
          </w:p>
        </w:tc>
      </w:tr>
    </w:tbl>
    <w:p w14:paraId="5FF21F8A" w14:textId="77777777" w:rsidR="00883654" w:rsidRDefault="00883654" w:rsidP="00883654">
      <w:pPr>
        <w:pStyle w:val="Instructions"/>
        <w:spacing w:before="240" w:after="0"/>
        <w:rPr>
          <w:ins w:id="230" w:author="NPRR1114" w:date="2022-02-11T09:02:00Z"/>
          <w:b w:val="0"/>
          <w:i w:val="0"/>
          <w:iCs w:val="0"/>
        </w:rPr>
      </w:pPr>
      <w:ins w:id="231" w:author="NPRR1114" w:date="2022-02-11T09:02:00Z">
        <w:r>
          <w:rPr>
            <w:b w:val="0"/>
            <w:i w:val="0"/>
          </w:rPr>
          <w:t>The above parameters are defined as follows:</w:t>
        </w:r>
      </w:ins>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883654" w:rsidRPr="00BE4766" w14:paraId="5C25B8E1" w14:textId="77777777" w:rsidTr="00817D62">
        <w:trPr>
          <w:trHeight w:val="351"/>
          <w:tblHeader/>
          <w:ins w:id="232" w:author="NPRR1114" w:date="2022-02-11T09:02:00Z"/>
        </w:trPr>
        <w:tc>
          <w:tcPr>
            <w:tcW w:w="2153" w:type="dxa"/>
          </w:tcPr>
          <w:p w14:paraId="66B0D636" w14:textId="77777777" w:rsidR="00883654" w:rsidRPr="00BE4766" w:rsidRDefault="00883654" w:rsidP="00817D62">
            <w:pPr>
              <w:pStyle w:val="TableHead"/>
              <w:rPr>
                <w:ins w:id="233" w:author="NPRR1114" w:date="2022-02-11T09:02:00Z"/>
              </w:rPr>
            </w:pPr>
            <w:ins w:id="234" w:author="NPRR1114" w:date="2022-02-11T09:02:00Z">
              <w:r>
                <w:t>Parameter</w:t>
              </w:r>
            </w:ins>
          </w:p>
        </w:tc>
        <w:tc>
          <w:tcPr>
            <w:tcW w:w="2300" w:type="dxa"/>
          </w:tcPr>
          <w:p w14:paraId="2916B0BB" w14:textId="77777777" w:rsidR="00883654" w:rsidRPr="00BE4766" w:rsidRDefault="00883654" w:rsidP="00817D62">
            <w:pPr>
              <w:pStyle w:val="TableHead"/>
              <w:rPr>
                <w:ins w:id="235" w:author="NPRR1114" w:date="2022-02-11T09:02:00Z"/>
              </w:rPr>
            </w:pPr>
            <w:ins w:id="236" w:author="NPRR1114" w:date="2022-02-11T09:02:00Z">
              <w:r w:rsidRPr="00BE4766">
                <w:t>Unit</w:t>
              </w:r>
            </w:ins>
          </w:p>
        </w:tc>
        <w:tc>
          <w:tcPr>
            <w:tcW w:w="4637" w:type="dxa"/>
          </w:tcPr>
          <w:p w14:paraId="6686CAFA" w14:textId="77777777" w:rsidR="00883654" w:rsidRPr="00BE4766" w:rsidRDefault="00883654" w:rsidP="00817D62">
            <w:pPr>
              <w:pStyle w:val="TableHead"/>
              <w:rPr>
                <w:ins w:id="237" w:author="NPRR1114" w:date="2022-02-11T09:02:00Z"/>
              </w:rPr>
            </w:pPr>
            <w:ins w:id="238" w:author="NPRR1114" w:date="2022-02-11T09:02:00Z">
              <w:r>
                <w:t>Current Value</w:t>
              </w:r>
            </w:ins>
          </w:p>
        </w:tc>
      </w:tr>
      <w:tr w:rsidR="00883654" w:rsidRPr="00BE4766" w14:paraId="2DC2FD4C" w14:textId="77777777" w:rsidTr="00817D62">
        <w:trPr>
          <w:trHeight w:val="368"/>
          <w:ins w:id="239" w:author="NPRR1114" w:date="2022-02-11T09:02:00Z"/>
        </w:trPr>
        <w:tc>
          <w:tcPr>
            <w:tcW w:w="2153" w:type="dxa"/>
          </w:tcPr>
          <w:p w14:paraId="2E326455" w14:textId="77777777" w:rsidR="00883654" w:rsidRDefault="00883654" w:rsidP="00817D62">
            <w:pPr>
              <w:pStyle w:val="TableBody"/>
              <w:rPr>
                <w:ins w:id="240" w:author="NPRR1114" w:date="2022-02-11T09:02:00Z"/>
                <w:i/>
              </w:rPr>
            </w:pPr>
            <w:ins w:id="241" w:author="NPRR1114" w:date="2022-02-11T09:02:00Z">
              <w:r>
                <w:rPr>
                  <w:i/>
                </w:rPr>
                <w:t>nfmu</w:t>
              </w:r>
            </w:ins>
          </w:p>
        </w:tc>
        <w:tc>
          <w:tcPr>
            <w:tcW w:w="2300" w:type="dxa"/>
          </w:tcPr>
          <w:p w14:paraId="5E3FED7D" w14:textId="77777777" w:rsidR="00883654" w:rsidRDefault="00883654" w:rsidP="00817D62">
            <w:pPr>
              <w:pStyle w:val="TableBody"/>
              <w:rPr>
                <w:ins w:id="242" w:author="NPRR1114" w:date="2022-02-11T09:02:00Z"/>
              </w:rPr>
            </w:pPr>
            <w:ins w:id="243" w:author="NPRR1114" w:date="2022-02-11T09:02:00Z">
              <w:r>
                <w:t>Months</w:t>
              </w:r>
            </w:ins>
          </w:p>
        </w:tc>
        <w:tc>
          <w:tcPr>
            <w:tcW w:w="4637" w:type="dxa"/>
          </w:tcPr>
          <w:p w14:paraId="5586C1BB" w14:textId="77777777" w:rsidR="00883654" w:rsidRPr="00083512" w:rsidRDefault="00883654" w:rsidP="00817D62">
            <w:pPr>
              <w:pStyle w:val="TableBody"/>
              <w:rPr>
                <w:ins w:id="244" w:author="NPRR1114" w:date="2022-02-11T09:02:00Z"/>
              </w:rPr>
            </w:pPr>
            <w:ins w:id="245" w:author="NPRR1114" w:date="2022-02-11T09:02:00Z">
              <w:r>
                <w:t>2</w:t>
              </w:r>
            </w:ins>
          </w:p>
        </w:tc>
      </w:tr>
      <w:tr w:rsidR="00883654" w:rsidRPr="00BE4766" w14:paraId="2A5E39EE" w14:textId="77777777" w:rsidTr="00817D62">
        <w:trPr>
          <w:trHeight w:val="341"/>
          <w:ins w:id="246" w:author="NPRR1114" w:date="2022-02-11T09:02:00Z"/>
        </w:trPr>
        <w:tc>
          <w:tcPr>
            <w:tcW w:w="2153" w:type="dxa"/>
          </w:tcPr>
          <w:p w14:paraId="2C7C28B3" w14:textId="77777777" w:rsidR="00883654" w:rsidRDefault="00883654" w:rsidP="00817D62">
            <w:pPr>
              <w:pStyle w:val="TableBody"/>
              <w:rPr>
                <w:ins w:id="247" w:author="NPRR1114" w:date="2022-02-11T09:02:00Z"/>
                <w:i/>
              </w:rPr>
            </w:pPr>
            <w:ins w:id="248" w:author="NPRR1114" w:date="2022-02-11T09:02:00Z">
              <w:r>
                <w:rPr>
                  <w:i/>
                </w:rPr>
                <w:t>las</w:t>
              </w:r>
            </w:ins>
          </w:p>
        </w:tc>
        <w:tc>
          <w:tcPr>
            <w:tcW w:w="2300" w:type="dxa"/>
          </w:tcPr>
          <w:p w14:paraId="32321792" w14:textId="77777777" w:rsidR="00883654" w:rsidRDefault="00883654" w:rsidP="00817D62">
            <w:pPr>
              <w:pStyle w:val="TableBody"/>
              <w:rPr>
                <w:ins w:id="249" w:author="NPRR1114" w:date="2022-02-11T09:02:00Z"/>
              </w:rPr>
            </w:pPr>
            <w:ins w:id="250" w:author="NPRR1114" w:date="2022-02-11T09:02:00Z">
              <w:r>
                <w:t>Settlement Type</w:t>
              </w:r>
            </w:ins>
          </w:p>
        </w:tc>
        <w:tc>
          <w:tcPr>
            <w:tcW w:w="4637" w:type="dxa"/>
          </w:tcPr>
          <w:p w14:paraId="46BF0CE3" w14:textId="77777777" w:rsidR="00883654" w:rsidRDefault="00883654" w:rsidP="00817D62">
            <w:pPr>
              <w:pStyle w:val="TableBody"/>
              <w:rPr>
                <w:ins w:id="251" w:author="NPRR1114" w:date="2022-02-11T09:02:00Z"/>
              </w:rPr>
            </w:pPr>
            <w:ins w:id="252" w:author="NPRR1114" w:date="2022-02-11T09:02:00Z">
              <w:r>
                <w:t>Load-Allocated Initial Settlements</w:t>
              </w:r>
            </w:ins>
          </w:p>
        </w:tc>
      </w:tr>
    </w:tbl>
    <w:p w14:paraId="28C2F97A" w14:textId="77777777" w:rsidR="0066370F" w:rsidRPr="001313B4" w:rsidRDefault="0066370F" w:rsidP="00883654">
      <w:pPr>
        <w:keepNext/>
        <w:tabs>
          <w:tab w:val="left" w:pos="1080"/>
        </w:tabs>
        <w:spacing w:before="240" w:after="240"/>
        <w:ind w:left="1080" w:hanging="1080"/>
        <w:outlineLvl w:val="2"/>
        <w:rPr>
          <w:rFonts w:ascii="Arial" w:hAnsi="Arial" w:cs="Arial"/>
          <w:b/>
          <w:i/>
          <w:color w:val="FF0000"/>
          <w:sz w:val="22"/>
          <w:szCs w:val="22"/>
        </w:rPr>
      </w:pPr>
    </w:p>
    <w:sectPr w:rsidR="0066370F" w:rsidRPr="001313B4">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 w:author="ERCOT Market Rules" w:date="2022-02-11T09:04:00Z" w:initials="CP">
    <w:p w14:paraId="006C4E75" w14:textId="4953B900" w:rsidR="00B85C11" w:rsidRDefault="00B85C11">
      <w:pPr>
        <w:pStyle w:val="CommentText"/>
      </w:pPr>
      <w:r>
        <w:rPr>
          <w:rStyle w:val="CommentReference"/>
        </w:rPr>
        <w:annotationRef/>
      </w:r>
      <w:r>
        <w:t>Please note NPRR1114 also proposes revisions to this section.</w:t>
      </w:r>
    </w:p>
  </w:comment>
  <w:comment w:id="68" w:author="ERCOT Market Rules" w:date="2022-02-11T09:04:00Z" w:initials="CP">
    <w:p w14:paraId="5EA111D1" w14:textId="6E1C830E" w:rsidR="00B85C11" w:rsidRDefault="00B85C11">
      <w:pPr>
        <w:pStyle w:val="CommentText"/>
      </w:pPr>
      <w:r>
        <w:rPr>
          <w:rStyle w:val="CommentReference"/>
        </w:rPr>
        <w:annotationRef/>
      </w:r>
      <w:r>
        <w:t>Please note NPRR1114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06C4E75" w15:done="0"/>
  <w15:commentEx w15:paraId="5EA111D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0A509" w16cex:dateUtc="2022-02-11T15:04:00Z"/>
  <w16cex:commentExtensible w16cex:durableId="25B0A51D" w16cex:dateUtc="2022-02-11T15: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6C4E75" w16cid:durableId="25B0A509"/>
  <w16cid:commentId w16cid:paraId="5EA111D1" w16cid:durableId="25B0A51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7B3A8" w14:textId="77777777" w:rsidR="007A1BE1" w:rsidRDefault="007A1BE1">
      <w:r>
        <w:separator/>
      </w:r>
    </w:p>
  </w:endnote>
  <w:endnote w:type="continuationSeparator" w:id="0">
    <w:p w14:paraId="0D793410"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F0C2B"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956FF" w14:textId="315FE0E4" w:rsidR="00D176CF" w:rsidRDefault="00B71E85">
    <w:pPr>
      <w:pStyle w:val="Footer"/>
      <w:tabs>
        <w:tab w:val="clear" w:pos="4320"/>
        <w:tab w:val="clear" w:pos="8640"/>
        <w:tab w:val="right" w:pos="9360"/>
      </w:tabs>
      <w:rPr>
        <w:rFonts w:ascii="Arial" w:hAnsi="Arial" w:cs="Arial"/>
        <w:sz w:val="18"/>
      </w:rPr>
    </w:pPr>
    <w:r>
      <w:rPr>
        <w:rFonts w:ascii="Arial" w:hAnsi="Arial" w:cs="Arial"/>
        <w:sz w:val="18"/>
      </w:rPr>
      <w:t>1123</w:t>
    </w:r>
    <w:r w:rsidR="00D176CF">
      <w:rPr>
        <w:rFonts w:ascii="Arial" w:hAnsi="Arial" w:cs="Arial"/>
        <w:sz w:val="18"/>
      </w:rPr>
      <w:t>NPRR</w:t>
    </w:r>
    <w:r w:rsidR="00944B90">
      <w:rPr>
        <w:rFonts w:ascii="Arial" w:hAnsi="Arial" w:cs="Arial"/>
        <w:sz w:val="18"/>
      </w:rPr>
      <w:t xml:space="preserve">-01 </w:t>
    </w:r>
    <w:r w:rsidR="00944B90" w:rsidRPr="00944B90">
      <w:rPr>
        <w:rFonts w:ascii="Arial" w:hAnsi="Arial" w:cs="Arial"/>
        <w:sz w:val="18"/>
      </w:rPr>
      <w:t>Clarifications for Securit</w:t>
    </w:r>
    <w:r w:rsidR="00F9457E">
      <w:rPr>
        <w:rFonts w:ascii="Arial" w:hAnsi="Arial" w:cs="Arial"/>
        <w:sz w:val="18"/>
      </w:rPr>
      <w:t>i</w:t>
    </w:r>
    <w:r w:rsidR="00944B90" w:rsidRPr="00944B90">
      <w:rPr>
        <w:rFonts w:ascii="Arial" w:hAnsi="Arial" w:cs="Arial"/>
        <w:sz w:val="18"/>
      </w:rPr>
      <w:t>zation Uplift Charges</w:t>
    </w:r>
    <w:r w:rsidR="00944B90">
      <w:rPr>
        <w:rFonts w:ascii="Arial" w:hAnsi="Arial" w:cs="Arial"/>
        <w:sz w:val="18"/>
      </w:rPr>
      <w:t xml:space="preserve"> 02</w:t>
    </w:r>
    <w:r>
      <w:rPr>
        <w:rFonts w:ascii="Arial" w:hAnsi="Arial" w:cs="Arial"/>
        <w:sz w:val="18"/>
      </w:rPr>
      <w:t>24</w:t>
    </w:r>
    <w:r w:rsidR="00944B90">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52CB2B42"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4D40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5D54A" w14:textId="77777777" w:rsidR="007A1BE1" w:rsidRDefault="007A1BE1">
      <w:r>
        <w:separator/>
      </w:r>
    </w:p>
  </w:footnote>
  <w:footnote w:type="continuationSeparator" w:id="0">
    <w:p w14:paraId="25C111BF"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A49DB"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99547E"/>
    <w:multiLevelType w:val="hybridMultilevel"/>
    <w:tmpl w:val="2F1A594E"/>
    <w:lvl w:ilvl="0" w:tplc="0700C7C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4" w15:restartNumberingAfterBreak="0">
    <w:nsid w:val="7D3D5E76"/>
    <w:multiLevelType w:val="hybridMultilevel"/>
    <w:tmpl w:val="2738E0BE"/>
    <w:lvl w:ilvl="0" w:tplc="874E4EE6">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4"/>
  </w:num>
  <w:num w:numId="15">
    <w:abstractNumId w:val="7"/>
  </w:num>
  <w:num w:numId="16">
    <w:abstractNumId w:val="10"/>
  </w:num>
  <w:num w:numId="17">
    <w:abstractNumId w:val="11"/>
  </w:num>
  <w:num w:numId="18">
    <w:abstractNumId w:val="5"/>
  </w:num>
  <w:num w:numId="19">
    <w:abstractNumId w:val="9"/>
  </w:num>
  <w:num w:numId="20">
    <w:abstractNumId w:val="3"/>
  </w:num>
  <w:num w:numId="21">
    <w:abstractNumId w:val="14"/>
  </w:num>
  <w:num w:numId="22">
    <w:abstractNumId w:val="2"/>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NPRR1114">
    <w15:presenceInfo w15:providerId="None" w15:userId="NPRR1114"/>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B336B"/>
    <w:rsid w:val="000B628A"/>
    <w:rsid w:val="000D1AEB"/>
    <w:rsid w:val="000D3E64"/>
    <w:rsid w:val="000F13C5"/>
    <w:rsid w:val="00105A2B"/>
    <w:rsid w:val="00105A36"/>
    <w:rsid w:val="00115512"/>
    <w:rsid w:val="001313B4"/>
    <w:rsid w:val="0014546D"/>
    <w:rsid w:val="00147E98"/>
    <w:rsid w:val="001500D9"/>
    <w:rsid w:val="00156DB7"/>
    <w:rsid w:val="00157228"/>
    <w:rsid w:val="00160C3C"/>
    <w:rsid w:val="001700EC"/>
    <w:rsid w:val="0017783C"/>
    <w:rsid w:val="0019314C"/>
    <w:rsid w:val="001F38F0"/>
    <w:rsid w:val="002310C1"/>
    <w:rsid w:val="00234B5F"/>
    <w:rsid w:val="00237430"/>
    <w:rsid w:val="00237C30"/>
    <w:rsid w:val="00276A99"/>
    <w:rsid w:val="00286AD9"/>
    <w:rsid w:val="002966F3"/>
    <w:rsid w:val="002B69F3"/>
    <w:rsid w:val="002B763A"/>
    <w:rsid w:val="002D382A"/>
    <w:rsid w:val="002F1EDD"/>
    <w:rsid w:val="003013F2"/>
    <w:rsid w:val="0030232A"/>
    <w:rsid w:val="0030694A"/>
    <w:rsid w:val="003069F4"/>
    <w:rsid w:val="00360920"/>
    <w:rsid w:val="00383E17"/>
    <w:rsid w:val="00384709"/>
    <w:rsid w:val="00386C35"/>
    <w:rsid w:val="003A3D77"/>
    <w:rsid w:val="003B2FB0"/>
    <w:rsid w:val="003B5AED"/>
    <w:rsid w:val="003B61FC"/>
    <w:rsid w:val="003C6B7B"/>
    <w:rsid w:val="004135BD"/>
    <w:rsid w:val="004302A4"/>
    <w:rsid w:val="00430685"/>
    <w:rsid w:val="004463BA"/>
    <w:rsid w:val="00463571"/>
    <w:rsid w:val="004822D4"/>
    <w:rsid w:val="0049290B"/>
    <w:rsid w:val="004A4451"/>
    <w:rsid w:val="004B37B3"/>
    <w:rsid w:val="004D3958"/>
    <w:rsid w:val="004F760B"/>
    <w:rsid w:val="005008DF"/>
    <w:rsid w:val="005045D0"/>
    <w:rsid w:val="00532C3A"/>
    <w:rsid w:val="00534C6C"/>
    <w:rsid w:val="00567421"/>
    <w:rsid w:val="005841C0"/>
    <w:rsid w:val="0059260F"/>
    <w:rsid w:val="005B4D8E"/>
    <w:rsid w:val="005E5074"/>
    <w:rsid w:val="00612E4F"/>
    <w:rsid w:val="00615D5E"/>
    <w:rsid w:val="00622E99"/>
    <w:rsid w:val="00625E5D"/>
    <w:rsid w:val="006542A6"/>
    <w:rsid w:val="0066370F"/>
    <w:rsid w:val="0069290F"/>
    <w:rsid w:val="006A0784"/>
    <w:rsid w:val="006A697B"/>
    <w:rsid w:val="006B4DDE"/>
    <w:rsid w:val="006D30C7"/>
    <w:rsid w:val="006D507B"/>
    <w:rsid w:val="006E4597"/>
    <w:rsid w:val="00706C73"/>
    <w:rsid w:val="007134C0"/>
    <w:rsid w:val="00727DD6"/>
    <w:rsid w:val="00743968"/>
    <w:rsid w:val="00785415"/>
    <w:rsid w:val="00791CB9"/>
    <w:rsid w:val="00793130"/>
    <w:rsid w:val="007A1BE1"/>
    <w:rsid w:val="007B007B"/>
    <w:rsid w:val="007B3233"/>
    <w:rsid w:val="007B5A42"/>
    <w:rsid w:val="007C199B"/>
    <w:rsid w:val="007D3073"/>
    <w:rsid w:val="007D3F09"/>
    <w:rsid w:val="007D64B9"/>
    <w:rsid w:val="007D72D4"/>
    <w:rsid w:val="007E0452"/>
    <w:rsid w:val="008070C0"/>
    <w:rsid w:val="00811C12"/>
    <w:rsid w:val="008256F5"/>
    <w:rsid w:val="00845778"/>
    <w:rsid w:val="00856A17"/>
    <w:rsid w:val="00883654"/>
    <w:rsid w:val="00887E28"/>
    <w:rsid w:val="00891FA7"/>
    <w:rsid w:val="008961FA"/>
    <w:rsid w:val="008A144E"/>
    <w:rsid w:val="008D5C3A"/>
    <w:rsid w:val="008E6DA2"/>
    <w:rsid w:val="00907B1E"/>
    <w:rsid w:val="00913453"/>
    <w:rsid w:val="00943AFD"/>
    <w:rsid w:val="00944B90"/>
    <w:rsid w:val="00963A51"/>
    <w:rsid w:val="0096574F"/>
    <w:rsid w:val="00983B6E"/>
    <w:rsid w:val="009936F8"/>
    <w:rsid w:val="009A3772"/>
    <w:rsid w:val="009D17F0"/>
    <w:rsid w:val="00A247AB"/>
    <w:rsid w:val="00A42796"/>
    <w:rsid w:val="00A5311D"/>
    <w:rsid w:val="00A61B63"/>
    <w:rsid w:val="00AD27A9"/>
    <w:rsid w:val="00AD3B58"/>
    <w:rsid w:val="00AF56C6"/>
    <w:rsid w:val="00B032E8"/>
    <w:rsid w:val="00B2171D"/>
    <w:rsid w:val="00B57F96"/>
    <w:rsid w:val="00B67892"/>
    <w:rsid w:val="00B71E85"/>
    <w:rsid w:val="00B85C11"/>
    <w:rsid w:val="00BA4D33"/>
    <w:rsid w:val="00BC2D06"/>
    <w:rsid w:val="00BC2D3B"/>
    <w:rsid w:val="00C11C50"/>
    <w:rsid w:val="00C744EB"/>
    <w:rsid w:val="00C90702"/>
    <w:rsid w:val="00C917FF"/>
    <w:rsid w:val="00C9766A"/>
    <w:rsid w:val="00CA0F99"/>
    <w:rsid w:val="00CA7F5C"/>
    <w:rsid w:val="00CC4F39"/>
    <w:rsid w:val="00CD544C"/>
    <w:rsid w:val="00CF4256"/>
    <w:rsid w:val="00D04FE8"/>
    <w:rsid w:val="00D176CF"/>
    <w:rsid w:val="00D271E3"/>
    <w:rsid w:val="00D47A80"/>
    <w:rsid w:val="00D85807"/>
    <w:rsid w:val="00D87349"/>
    <w:rsid w:val="00D91EE9"/>
    <w:rsid w:val="00D97220"/>
    <w:rsid w:val="00DB0FD8"/>
    <w:rsid w:val="00E14D47"/>
    <w:rsid w:val="00E1641C"/>
    <w:rsid w:val="00E26708"/>
    <w:rsid w:val="00E34958"/>
    <w:rsid w:val="00E37AB0"/>
    <w:rsid w:val="00E71C39"/>
    <w:rsid w:val="00E72E22"/>
    <w:rsid w:val="00EA56E6"/>
    <w:rsid w:val="00EC335F"/>
    <w:rsid w:val="00EC48FB"/>
    <w:rsid w:val="00EF232A"/>
    <w:rsid w:val="00F05A69"/>
    <w:rsid w:val="00F43FFD"/>
    <w:rsid w:val="00F44236"/>
    <w:rsid w:val="00F52517"/>
    <w:rsid w:val="00F9457E"/>
    <w:rsid w:val="00FA57B2"/>
    <w:rsid w:val="00FB509B"/>
    <w:rsid w:val="00FC3D4B"/>
    <w:rsid w:val="00FC6312"/>
    <w:rsid w:val="00FE36E3"/>
    <w:rsid w:val="00FE6B01"/>
    <w:rsid w:val="00FF0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76BA0990"/>
  <w15:chartTrackingRefBased/>
  <w15:docId w15:val="{A9C22EC1-7974-4A66-AE86-974B25668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7B007B"/>
    <w:pPr>
      <w:ind w:left="720" w:hanging="720"/>
    </w:pPr>
    <w:rPr>
      <w:rFonts w:eastAsia="MS Mincho"/>
      <w:szCs w:val="20"/>
    </w:rPr>
  </w:style>
  <w:style w:type="character" w:customStyle="1" w:styleId="BodyTextNumberedChar">
    <w:name w:val="Body Text Numbered Char"/>
    <w:link w:val="BodyTextNumbered"/>
    <w:rsid w:val="007B007B"/>
    <w:rPr>
      <w:rFonts w:eastAsia="MS Mincho"/>
      <w:sz w:val="24"/>
    </w:rPr>
  </w:style>
  <w:style w:type="character" w:customStyle="1" w:styleId="CommentTextChar">
    <w:name w:val="Comment Text Char"/>
    <w:link w:val="CommentText"/>
    <w:rsid w:val="007B007B"/>
  </w:style>
  <w:style w:type="character" w:customStyle="1" w:styleId="H3Char1">
    <w:name w:val="H3 Char1"/>
    <w:link w:val="H3"/>
    <w:rsid w:val="007B007B"/>
    <w:rPr>
      <w:b/>
      <w:bCs/>
      <w:i/>
      <w:sz w:val="24"/>
    </w:rPr>
  </w:style>
  <w:style w:type="character" w:customStyle="1" w:styleId="FormulaBoldChar">
    <w:name w:val="Formula Bold Char"/>
    <w:link w:val="FormulaBold"/>
    <w:rsid w:val="007B007B"/>
    <w:rPr>
      <w:b/>
      <w:bCs/>
      <w:sz w:val="24"/>
      <w:szCs w:val="24"/>
    </w:rPr>
  </w:style>
  <w:style w:type="character" w:customStyle="1" w:styleId="H2Char">
    <w:name w:val="H2 Char"/>
    <w:link w:val="H2"/>
    <w:rsid w:val="007B007B"/>
    <w:rPr>
      <w:b/>
      <w:sz w:val="24"/>
    </w:rPr>
  </w:style>
  <w:style w:type="character" w:customStyle="1" w:styleId="ListIntroductionChar">
    <w:name w:val="List Introduction Char"/>
    <w:link w:val="ListIntroduction"/>
    <w:rsid w:val="007B007B"/>
    <w:rPr>
      <w:iCs/>
      <w:sz w:val="24"/>
    </w:rPr>
  </w:style>
  <w:style w:type="character" w:customStyle="1" w:styleId="BodyTextChar">
    <w:name w:val="Body Text Char"/>
    <w:aliases w:val=" Char Char Char Char, Char1 Char,Body Text Char Char Char, Char Char Char Char Char Char,Body Text Char2 Char Char Char,Body Text Char2 Char Char Char Char Char Char Char Char Char Char Char Char,Body Text Char2 Char Char1"/>
    <w:link w:val="BodyText"/>
    <w:rsid w:val="007B007B"/>
    <w:rPr>
      <w:sz w:val="24"/>
      <w:szCs w:val="24"/>
    </w:rPr>
  </w:style>
  <w:style w:type="character" w:customStyle="1" w:styleId="H4Char">
    <w:name w:val="H4 Char"/>
    <w:link w:val="H4"/>
    <w:rsid w:val="007B007B"/>
    <w:rPr>
      <w:b/>
      <w:bCs/>
      <w:snapToGrid w:val="0"/>
      <w:sz w:val="24"/>
    </w:rPr>
  </w:style>
  <w:style w:type="character" w:customStyle="1" w:styleId="InstructionsChar">
    <w:name w:val="Instructions Char"/>
    <w:link w:val="Instructions"/>
    <w:rsid w:val="007B007B"/>
    <w:rPr>
      <w:b/>
      <w:i/>
      <w:iCs/>
      <w:sz w:val="24"/>
      <w:szCs w:val="24"/>
    </w:rPr>
  </w:style>
  <w:style w:type="character" w:customStyle="1" w:styleId="Heading3Char">
    <w:name w:val="Heading 3 Char"/>
    <w:link w:val="Heading3"/>
    <w:rsid w:val="007B007B"/>
    <w:rPr>
      <w:b/>
      <w:bCs/>
      <w:i/>
      <w:sz w:val="24"/>
    </w:rPr>
  </w:style>
  <w:style w:type="character" w:styleId="UnresolvedMention">
    <w:name w:val="Unresolved Mention"/>
    <w:uiPriority w:val="99"/>
    <w:semiHidden/>
    <w:unhideWhenUsed/>
    <w:rsid w:val="007B007B"/>
    <w:rPr>
      <w:color w:val="605E5C"/>
      <w:shd w:val="clear" w:color="auto" w:fill="E1DFDD"/>
    </w:rPr>
  </w:style>
  <w:style w:type="character" w:customStyle="1" w:styleId="H3Char">
    <w:name w:val="H3 Char"/>
    <w:rsid w:val="007B007B"/>
    <w:rPr>
      <w:b/>
      <w:bCs/>
      <w:i/>
      <w:sz w:val="24"/>
      <w:lang w:val="en-US" w:eastAsia="en-US" w:bidi="ar-SA"/>
    </w:rPr>
  </w:style>
  <w:style w:type="character" w:customStyle="1" w:styleId="HeaderChar">
    <w:name w:val="Header Char"/>
    <w:link w:val="Header"/>
    <w:rsid w:val="007B007B"/>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23"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rizaldy.zapanta@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mruane@ercot.com"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Pages>
  <Words>1737</Words>
  <Characters>10490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12203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2022-02-22T23:01:00Z</dcterms:created>
  <dcterms:modified xsi:type="dcterms:W3CDTF">2022-02-24T19:21:00Z</dcterms:modified>
</cp:coreProperties>
</file>